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1"/>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1"/>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1"/>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1"/>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1"/>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1"/>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1"/>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1"/>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1"/>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1"/>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1"/>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lastRenderedPageBreak/>
        <w:t>CUSC - SECTION 6</w:t>
      </w:r>
      <w:r>
        <w:rPr>
          <w:rFonts w:ascii="Arial" w:hAnsi="Arial" w:cs="Arial"/>
        </w:rPr>
        <w:br/>
      </w:r>
      <w:r>
        <w:rPr>
          <w:rFonts w:ascii="Arial" w:hAnsi="Arial" w:cs="Arial"/>
        </w:rPr>
        <w:br/>
        <w:t>GENERAL PROVISIONS</w:t>
      </w:r>
    </w:p>
    <w:p w14:paraId="50214170" w14:textId="77777777" w:rsidR="00CA2ECB" w:rsidRDefault="00CA2ECB" w:rsidP="00CA2ECB">
      <w:pPr>
        <w:pStyle w:val="Heading3"/>
        <w:tabs>
          <w:tab w:val="clear" w:pos="851"/>
        </w:tabs>
      </w:pPr>
      <w:bookmarkStart w:id="41" w:name="_DV_M41"/>
      <w:bookmarkEnd w:id="41"/>
      <w:r>
        <w:t>INTRODUCTION</w:t>
      </w:r>
    </w:p>
    <w:p w14:paraId="26D847C5" w14:textId="77777777" w:rsidR="00CA2ECB" w:rsidRDefault="00CA2ECB" w:rsidP="002A1134">
      <w:pPr>
        <w:widowControl/>
        <w:ind w:left="720"/>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4" w:name="_DV_M44"/>
      <w:bookmarkEnd w:id="4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nor a </w:t>
      </w:r>
      <w:proofErr w:type="gramStart"/>
      <w:r>
        <w:rPr>
          <w:rFonts w:ascii="Arial" w:hAnsi="Arial" w:cs="Arial"/>
          <w:b/>
          <w:bCs/>
        </w:rPr>
        <w:t>User</w:t>
      </w:r>
      <w:proofErr w:type="gramEnd"/>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4"/>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4"/>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4"/>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40B251AC" w14:textId="77777777" w:rsidR="00CA2ECB" w:rsidRDefault="00CA2ECB" w:rsidP="00CA2ECB">
      <w:pPr>
        <w:pStyle w:val="Heading3"/>
        <w:tabs>
          <w:tab w:val="clear" w:pos="851"/>
        </w:tabs>
      </w:pPr>
      <w:bookmarkStart w:id="56" w:name="_DV_M55"/>
      <w:bookmarkStart w:id="57" w:name="_DV_M56"/>
      <w:bookmarkStart w:id="58" w:name="_DV_M57"/>
      <w:bookmarkStart w:id="59" w:name="_DV_M58"/>
      <w:bookmarkEnd w:id="56"/>
      <w:bookmarkEnd w:id="57"/>
      <w:bookmarkEnd w:id="58"/>
      <w:bookmarkEnd w:id="59"/>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lastRenderedPageBreak/>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77777777" w:rsidR="00CA2ECB" w:rsidRDefault="00CA2ECB" w:rsidP="00CA2ECB">
      <w:pPr>
        <w:pStyle w:val="Heading3"/>
        <w:tabs>
          <w:tab w:val="clear" w:pos="851"/>
        </w:tabs>
      </w:pPr>
      <w:bookmarkStart w:id="64" w:name="_DV_M63"/>
      <w:bookmarkStart w:id="65" w:name="_Toc490940298"/>
      <w:bookmarkEnd w:id="64"/>
      <w:r>
        <w:t>OBLIGATIONS OF USERS WHO OWN OR OPERATE DISTRIBUTION SYSTEMS</w:t>
      </w:r>
    </w:p>
    <w:p w14:paraId="1B646C41" w14:textId="77777777" w:rsidR="00CA2ECB" w:rsidRDefault="00CA2ECB" w:rsidP="00CA2ECB">
      <w:pPr>
        <w:widowControl/>
        <w:tabs>
          <w:tab w:val="left" w:pos="2268"/>
          <w:tab w:val="left" w:pos="2552"/>
        </w:tabs>
        <w:ind w:left="2552" w:hanging="1701"/>
        <w:jc w:val="both"/>
        <w:rPr>
          <w:rFonts w:ascii="Arial" w:hAnsi="Arial" w:cs="Arial"/>
        </w:rPr>
      </w:pPr>
      <w:bookmarkStart w:id="66" w:name="_DV_M64"/>
      <w:bookmarkEnd w:id="66"/>
      <w:r>
        <w:rPr>
          <w:rFonts w:ascii="Arial" w:hAnsi="Arial" w:cs="Arial"/>
        </w:rPr>
        <w:t>6.5.1</w:t>
      </w:r>
    </w:p>
    <w:p w14:paraId="3129124E" w14:textId="77777777" w:rsidR="00C305A1" w:rsidRDefault="00CA2ECB" w:rsidP="0089156F">
      <w:pPr>
        <w:widowControl/>
        <w:tabs>
          <w:tab w:val="left" w:pos="1701"/>
          <w:tab w:val="left" w:pos="2552"/>
        </w:tabs>
        <w:ind w:left="2552" w:hanging="1701"/>
        <w:jc w:val="both"/>
        <w:rPr>
          <w:rFonts w:ascii="Arial" w:hAnsi="Arial" w:cs="Arial"/>
          <w:b/>
          <w:bCs/>
        </w:rPr>
      </w:pPr>
      <w:bookmarkStart w:id="67" w:name="_DV_M65"/>
      <w:bookmarkEnd w:id="67"/>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r w:rsidR="00C305A1">
        <w:rPr>
          <w:rFonts w:ascii="Arial" w:hAnsi="Arial" w:cs="Arial"/>
          <w:b/>
          <w:bCs/>
        </w:rPr>
        <w:t>:</w:t>
      </w:r>
    </w:p>
    <w:p w14:paraId="77D8662B" w14:textId="77777777" w:rsidR="00C305A1" w:rsidRDefault="00C305A1" w:rsidP="0089156F">
      <w:pPr>
        <w:widowControl/>
        <w:tabs>
          <w:tab w:val="left" w:pos="1701"/>
          <w:tab w:val="left" w:pos="2552"/>
        </w:tabs>
        <w:ind w:left="2552" w:hanging="1701"/>
        <w:jc w:val="both"/>
        <w:rPr>
          <w:rFonts w:ascii="Arial" w:hAnsi="Arial" w:cs="Arial"/>
          <w:b/>
          <w:bCs/>
        </w:rPr>
      </w:pPr>
    </w:p>
    <w:p w14:paraId="75B883B5" w14:textId="41623DE4" w:rsidR="00CA2ECB" w:rsidRPr="002A1134" w:rsidRDefault="002239D5" w:rsidP="006C6492">
      <w:pPr>
        <w:pStyle w:val="ListParagraph"/>
        <w:widowControl/>
        <w:numPr>
          <w:ilvl w:val="0"/>
          <w:numId w:val="47"/>
        </w:numPr>
        <w:tabs>
          <w:tab w:val="left" w:pos="1701"/>
          <w:tab w:val="left" w:pos="2552"/>
        </w:tabs>
        <w:jc w:val="both"/>
      </w:pPr>
      <w:r w:rsidRPr="00F9542E">
        <w:rPr>
          <w:rFonts w:ascii="Arial" w:hAnsi="Arial" w:cs="Arial"/>
        </w:rPr>
        <w:t xml:space="preserve">in the case of a </w:t>
      </w:r>
      <w:r w:rsidRPr="00F9542E">
        <w:rPr>
          <w:rFonts w:ascii="Arial" w:hAnsi="Arial" w:cs="Arial"/>
          <w:b/>
          <w:bCs/>
        </w:rPr>
        <w:t xml:space="preserve">Transmission Evaluation Application </w:t>
      </w:r>
      <w:r w:rsidRPr="00F9542E">
        <w:rPr>
          <w:rFonts w:ascii="Arial" w:hAnsi="Arial" w:cs="Arial"/>
        </w:rPr>
        <w:t xml:space="preserve">under Paragraph 6.5.1 </w:t>
      </w:r>
      <w:r>
        <w:rPr>
          <w:rFonts w:ascii="Arial" w:hAnsi="Arial" w:cs="Arial"/>
        </w:rPr>
        <w:t xml:space="preserve">(e) </w:t>
      </w:r>
      <w:r w:rsidRPr="00F9542E">
        <w:rPr>
          <w:rFonts w:ascii="Arial" w:hAnsi="Arial" w:cs="Arial"/>
        </w:rPr>
        <w:t>i</w:t>
      </w:r>
      <w:r w:rsidR="00232FC2" w:rsidRPr="006C6492">
        <w:rPr>
          <w:rFonts w:ascii="Arial" w:hAnsi="Arial" w:cs="Arial"/>
        </w:rPr>
        <w:t xml:space="preserve"> upon an application for or acceptance of (as agreed between </w:t>
      </w:r>
      <w:r w:rsidR="00232FC2" w:rsidRPr="006C6492">
        <w:rPr>
          <w:rFonts w:ascii="Arial" w:hAnsi="Arial" w:cs="Arial"/>
          <w:b/>
          <w:bCs/>
        </w:rPr>
        <w:t xml:space="preserve">The Company </w:t>
      </w:r>
      <w:r w:rsidR="00232FC2" w:rsidRPr="006C6492">
        <w:rPr>
          <w:rFonts w:ascii="Arial" w:hAnsi="Arial" w:cs="Arial"/>
        </w:rPr>
        <w:t xml:space="preserve">and the </w:t>
      </w:r>
      <w:r w:rsidR="00232FC2" w:rsidRPr="006C6492">
        <w:rPr>
          <w:rFonts w:ascii="Arial" w:hAnsi="Arial" w:cs="Arial"/>
          <w:b/>
          <w:bCs/>
        </w:rPr>
        <w:t>User</w:t>
      </w:r>
      <w:r w:rsidR="00232FC2" w:rsidRPr="006C6492">
        <w:rPr>
          <w:rFonts w:ascii="Arial" w:hAnsi="Arial" w:cs="Arial"/>
        </w:rPr>
        <w:t xml:space="preserve">) </w:t>
      </w:r>
      <w:r>
        <w:rPr>
          <w:rFonts w:ascii="Arial" w:hAnsi="Arial" w:cs="Arial"/>
        </w:rPr>
        <w:t xml:space="preserve">for </w:t>
      </w:r>
      <w:r w:rsidR="00232FC2" w:rsidRPr="006C6492">
        <w:rPr>
          <w:rFonts w:ascii="Arial" w:hAnsi="Arial" w:cs="Arial"/>
        </w:rPr>
        <w:t xml:space="preserve">a connection to and/or for the use of that </w:t>
      </w:r>
      <w:r w:rsidR="00232FC2" w:rsidRPr="006C6492">
        <w:rPr>
          <w:rFonts w:ascii="Arial" w:hAnsi="Arial" w:cs="Arial"/>
          <w:b/>
          <w:bCs/>
        </w:rPr>
        <w:t>User’s Distribution System</w:t>
      </w:r>
      <w:r w:rsidR="00232FC2" w:rsidRPr="006C6492">
        <w:rPr>
          <w:rFonts w:ascii="Arial" w:hAnsi="Arial" w:cs="Arial"/>
        </w:rPr>
        <w:t xml:space="preserve"> from a </w:t>
      </w:r>
      <w:r w:rsidR="00232FC2" w:rsidRPr="006C6492">
        <w:rPr>
          <w:rFonts w:ascii="Arial" w:hAnsi="Arial" w:cs="Arial"/>
          <w:b/>
          <w:bCs/>
        </w:rPr>
        <w:t xml:space="preserve">Relevant Embedded Power Station </w:t>
      </w:r>
      <w:bookmarkStart w:id="68" w:name="_DV_M66"/>
      <w:bookmarkStart w:id="69" w:name="_DV_M67"/>
      <w:bookmarkStart w:id="70" w:name="_DV_M68"/>
      <w:bookmarkStart w:id="71" w:name="_DV_M69"/>
      <w:bookmarkEnd w:id="68"/>
      <w:bookmarkEnd w:id="69"/>
      <w:bookmarkEnd w:id="70"/>
      <w:bookmarkEnd w:id="71"/>
    </w:p>
    <w:p w14:paraId="31C2725C" w14:textId="42E39B94" w:rsidR="002239D5" w:rsidRPr="002A1134" w:rsidRDefault="009B7C0A" w:rsidP="009B7C0A">
      <w:pPr>
        <w:pStyle w:val="ListParagraph"/>
        <w:widowControl/>
        <w:numPr>
          <w:ilvl w:val="0"/>
          <w:numId w:val="47"/>
        </w:numPr>
        <w:tabs>
          <w:tab w:val="left" w:pos="1701"/>
          <w:tab w:val="left" w:pos="2552"/>
        </w:tabs>
        <w:spacing w:before="120"/>
        <w:jc w:val="both"/>
      </w:pPr>
      <w:r w:rsidRPr="398B6167">
        <w:rPr>
          <w:rFonts w:ascii="Arial" w:hAnsi="Arial" w:cs="Arial"/>
        </w:rPr>
        <w:t xml:space="preserve">in the case of a </w:t>
      </w:r>
      <w:r w:rsidRPr="398B6167">
        <w:rPr>
          <w:rFonts w:ascii="Arial" w:hAnsi="Arial" w:cs="Arial"/>
          <w:b/>
          <w:bCs/>
        </w:rPr>
        <w:t>Modification Application</w:t>
      </w:r>
      <w:r w:rsidRPr="398B6167">
        <w:rPr>
          <w:rFonts w:ascii="Arial" w:hAnsi="Arial" w:cs="Arial"/>
        </w:rPr>
        <w:t xml:space="preserve"> under Paragraph 6.5.1 (e) ii </w:t>
      </w:r>
      <w:r>
        <w:rPr>
          <w:rFonts w:ascii="Arial" w:hAnsi="Arial" w:cs="Arial"/>
        </w:rPr>
        <w:t xml:space="preserve">to establish the </w:t>
      </w:r>
      <w:r w:rsidRPr="0046730A">
        <w:rPr>
          <w:rFonts w:ascii="Arial" w:hAnsi="Arial" w:cs="Arial"/>
          <w:b/>
          <w:bCs/>
        </w:rPr>
        <w:t xml:space="preserve">Transmission Impact </w:t>
      </w:r>
      <w:r w:rsidRPr="00441A66">
        <w:rPr>
          <w:rFonts w:ascii="Arial" w:hAnsi="Arial" w:cs="Arial"/>
          <w:b/>
          <w:bCs/>
        </w:rPr>
        <w:t xml:space="preserve">Assessment </w:t>
      </w:r>
      <w:r w:rsidRPr="00AD1ACC">
        <w:rPr>
          <w:rFonts w:ascii="Arial" w:hAnsi="Arial" w:cs="Arial"/>
        </w:rPr>
        <w:t>process</w:t>
      </w:r>
      <w:r>
        <w:rPr>
          <w:rFonts w:ascii="Arial" w:hAnsi="Arial" w:cs="Arial"/>
          <w:b/>
          <w:bCs/>
        </w:rPr>
        <w:t xml:space="preserve"> </w:t>
      </w:r>
      <w:r w:rsidRPr="00441A66">
        <w:rPr>
          <w:rFonts w:ascii="Arial" w:hAnsi="Arial" w:cs="Arial"/>
        </w:rPr>
        <w:t>(</w:t>
      </w:r>
      <w:r>
        <w:rPr>
          <w:rFonts w:ascii="Arial" w:hAnsi="Arial" w:cs="Arial"/>
        </w:rPr>
        <w:t>‘</w:t>
      </w:r>
      <w:r w:rsidRPr="00441A66">
        <w:rPr>
          <w:rFonts w:ascii="Arial" w:hAnsi="Arial" w:cs="Arial"/>
        </w:rPr>
        <w:t>Appendix G</w:t>
      </w:r>
      <w:r>
        <w:rPr>
          <w:rFonts w:ascii="Arial" w:hAnsi="Arial" w:cs="Arial"/>
        </w:rPr>
        <w:t>’</w:t>
      </w:r>
      <w:r w:rsidRPr="00441A66">
        <w:rPr>
          <w:rFonts w:ascii="Arial" w:hAnsi="Arial" w:cs="Arial"/>
        </w:rPr>
        <w:t>)</w:t>
      </w:r>
      <w:r w:rsidRPr="00441A66">
        <w:rPr>
          <w:rFonts w:ascii="Arial" w:hAnsi="Arial" w:cs="Arial"/>
          <w:b/>
          <w:bCs/>
        </w:rPr>
        <w:t xml:space="preserve"> </w:t>
      </w:r>
      <w:r>
        <w:rPr>
          <w:rFonts w:ascii="Arial" w:hAnsi="Arial" w:cs="Arial"/>
        </w:rPr>
        <w:t xml:space="preserve">in the </w:t>
      </w:r>
      <w:r>
        <w:rPr>
          <w:rFonts w:ascii="Arial" w:hAnsi="Arial" w:cs="Arial"/>
          <w:b/>
          <w:bCs/>
        </w:rPr>
        <w:t>B</w:t>
      </w:r>
      <w:r w:rsidRPr="00441A66">
        <w:rPr>
          <w:rFonts w:ascii="Arial" w:hAnsi="Arial" w:cs="Arial"/>
          <w:b/>
          <w:bCs/>
        </w:rPr>
        <w:t xml:space="preserve">ilateral Connection </w:t>
      </w:r>
      <w:r>
        <w:rPr>
          <w:rFonts w:ascii="Arial" w:hAnsi="Arial" w:cs="Arial"/>
          <w:b/>
          <w:bCs/>
        </w:rPr>
        <w:t>A</w:t>
      </w:r>
      <w:r w:rsidRPr="00441A66">
        <w:rPr>
          <w:rFonts w:ascii="Arial" w:hAnsi="Arial" w:cs="Arial"/>
          <w:b/>
          <w:bCs/>
        </w:rPr>
        <w:t>greement</w:t>
      </w:r>
      <w:r>
        <w:rPr>
          <w:rFonts w:ascii="Arial" w:hAnsi="Arial" w:cs="Arial"/>
        </w:rPr>
        <w:t xml:space="preserve">. </w:t>
      </w:r>
      <w:r w:rsidRPr="398B6167">
        <w:rPr>
          <w:rFonts w:ascii="Arial" w:hAnsi="Arial" w:cs="Arial"/>
        </w:rPr>
        <w:t xml:space="preserve">For the avoidance of doubt this </w:t>
      </w:r>
      <w:r w:rsidRPr="398B6167">
        <w:rPr>
          <w:rFonts w:ascii="Arial" w:hAnsi="Arial" w:cs="Arial"/>
          <w:b/>
          <w:bCs/>
        </w:rPr>
        <w:t>Modification Application</w:t>
      </w:r>
      <w:r w:rsidRPr="398B6167">
        <w:rPr>
          <w:rFonts w:ascii="Arial" w:hAnsi="Arial" w:cs="Arial"/>
        </w:rPr>
        <w:t xml:space="preserve"> does not go through the </w:t>
      </w:r>
      <w:r w:rsidRPr="398B6167">
        <w:rPr>
          <w:rFonts w:ascii="Arial" w:hAnsi="Arial" w:cs="Arial"/>
          <w:b/>
          <w:bCs/>
        </w:rPr>
        <w:t>Gated Application and Offer Process</w:t>
      </w:r>
      <w:r>
        <w:rPr>
          <w:rFonts w:ascii="Arial" w:hAnsi="Arial" w:cs="Arial"/>
          <w:b/>
          <w:bCs/>
        </w:rPr>
        <w:t>.</w:t>
      </w:r>
    </w:p>
    <w:p w14:paraId="5E489680" w14:textId="5DB7020F" w:rsidR="001A3350" w:rsidRDefault="001A3350" w:rsidP="002A1134">
      <w:pPr>
        <w:widowControl/>
        <w:tabs>
          <w:tab w:val="left" w:pos="1701"/>
          <w:tab w:val="left" w:pos="2552"/>
        </w:tabs>
        <w:spacing w:before="240"/>
        <w:ind w:left="2551"/>
        <w:jc w:val="both"/>
      </w:pPr>
      <w:r w:rsidRPr="006C6492">
        <w:rPr>
          <w:rFonts w:ascii="Arial" w:hAnsi="Arial" w:cs="Arial"/>
        </w:rPr>
        <w:t>For the purposes of this section 6.5,</w:t>
      </w:r>
      <w:r w:rsidRPr="006C6492">
        <w:rPr>
          <w:rFonts w:ascii="Arial" w:hAnsi="Arial" w:cs="Arial"/>
          <w:b/>
          <w:bCs/>
        </w:rPr>
        <w:t xml:space="preserve"> Relevant Embedded Power Station</w:t>
      </w:r>
      <w:r w:rsidRPr="006C6492">
        <w:rPr>
          <w:rFonts w:ascii="Arial" w:hAnsi="Arial" w:cs="Arial"/>
        </w:rPr>
        <w:t xml:space="preserve"> shall also include a group of</w:t>
      </w:r>
      <w:r w:rsidRPr="006C6492">
        <w:rPr>
          <w:rFonts w:ascii="Arial" w:hAnsi="Arial" w:cs="Arial"/>
          <w:b/>
          <w:bCs/>
        </w:rPr>
        <w:t xml:space="preserve"> Embedded Power Stations </w:t>
      </w:r>
      <w:r w:rsidRPr="006C6492">
        <w:rPr>
          <w:rFonts w:ascii="Arial" w:hAnsi="Arial" w:cs="Arial"/>
        </w:rPr>
        <w:t>which collectively would be considered equivalent to a</w:t>
      </w:r>
      <w:r w:rsidRPr="006C6492">
        <w:rPr>
          <w:rFonts w:ascii="Arial" w:hAnsi="Arial" w:cs="Arial"/>
          <w:b/>
          <w:bCs/>
        </w:rPr>
        <w:t xml:space="preserve"> Relevant Embedded Power Station.</w:t>
      </w:r>
    </w:p>
    <w:p w14:paraId="4D684F9E" w14:textId="65F22972" w:rsidR="00CA2ECB" w:rsidRDefault="00CA2ECB" w:rsidP="002A1134">
      <w:pPr>
        <w:pStyle w:val="Heading4"/>
        <w:widowControl/>
        <w:numPr>
          <w:ilvl w:val="0"/>
          <w:numId w:val="0"/>
        </w:numPr>
        <w:tabs>
          <w:tab w:val="left" w:pos="1710"/>
          <w:tab w:val="left" w:pos="2520"/>
        </w:tabs>
        <w:spacing w:before="240"/>
        <w:ind w:left="2520" w:hanging="1669"/>
        <w:jc w:val="both"/>
        <w:rPr>
          <w:rFonts w:ascii="Arial" w:hAnsi="Arial" w:cs="Arial"/>
        </w:rPr>
      </w:pPr>
      <w:bookmarkStart w:id="72" w:name="_DV_M71"/>
      <w:bookmarkEnd w:id="72"/>
      <w:r>
        <w:rPr>
          <w:rFonts w:ascii="Arial" w:hAnsi="Arial" w:cs="Arial"/>
        </w:rPr>
        <w:tab/>
        <w:t>(b)</w:t>
      </w:r>
      <w:r>
        <w:rPr>
          <w:rFonts w:ascii="Arial" w:hAnsi="Arial" w:cs="Arial"/>
        </w:rPr>
        <w:tab/>
      </w:r>
      <w:r w:rsidR="003F4A85" w:rsidRPr="00F931D5">
        <w:rPr>
          <w:rFonts w:ascii="Arial" w:hAnsi="Arial" w:cs="Arial"/>
        </w:rPr>
        <w:t xml:space="preserve">Should the </w:t>
      </w:r>
      <w:r w:rsidR="003F4A85" w:rsidRPr="00F931D5">
        <w:rPr>
          <w:rFonts w:ascii="Arial" w:hAnsi="Arial" w:cs="Arial"/>
          <w:b/>
          <w:bCs/>
        </w:rPr>
        <w:t>User</w:t>
      </w:r>
      <w:r w:rsidR="003F4A85" w:rsidRPr="00F931D5">
        <w:rPr>
          <w:rFonts w:ascii="Arial" w:hAnsi="Arial" w:cs="Arial"/>
        </w:rPr>
        <w:t xml:space="preserve"> be uncertain as to whether an </w:t>
      </w:r>
      <w:r w:rsidR="003F4A85" w:rsidRPr="00F931D5">
        <w:rPr>
          <w:rFonts w:ascii="Arial" w:hAnsi="Arial" w:cs="Arial"/>
          <w:b/>
          <w:bCs/>
        </w:rPr>
        <w:t>Embedded Power Station</w:t>
      </w:r>
      <w:r w:rsidR="003F4A85" w:rsidRPr="00F931D5">
        <w:rPr>
          <w:rFonts w:ascii="Arial" w:hAnsi="Arial" w:cs="Arial"/>
        </w:rPr>
        <w:t xml:space="preserve"> (either singularly or as part of a group) has a significant impact on the </w:t>
      </w:r>
      <w:r w:rsidR="003F4A85" w:rsidRPr="00F931D5">
        <w:rPr>
          <w:rFonts w:ascii="Arial" w:hAnsi="Arial" w:cs="Arial"/>
          <w:b/>
          <w:bCs/>
        </w:rPr>
        <w:t>NETS</w:t>
      </w:r>
      <w:r w:rsidR="003F4A85" w:rsidRPr="00F931D5">
        <w:rPr>
          <w:rFonts w:ascii="Arial" w:hAnsi="Arial" w:cs="Arial"/>
        </w:rPr>
        <w:t xml:space="preserve"> and should be classed as a </w:t>
      </w:r>
      <w:r w:rsidR="003F4A85" w:rsidRPr="00F931D5">
        <w:rPr>
          <w:rFonts w:ascii="Arial" w:hAnsi="Arial" w:cs="Arial"/>
          <w:b/>
          <w:bCs/>
        </w:rPr>
        <w:t>Relevant Embedded Power Station</w:t>
      </w:r>
      <w:r w:rsidR="003F4A85" w:rsidRPr="00F931D5">
        <w:rPr>
          <w:rFonts w:ascii="Arial" w:hAnsi="Arial" w:cs="Arial"/>
        </w:rPr>
        <w:t xml:space="preserve">, the </w:t>
      </w:r>
      <w:r w:rsidR="003F4A85" w:rsidRPr="00F931D5">
        <w:rPr>
          <w:rFonts w:ascii="Arial" w:hAnsi="Arial" w:cs="Arial"/>
          <w:b/>
          <w:bCs/>
        </w:rPr>
        <w:t>User</w:t>
      </w:r>
      <w:r w:rsidR="003F4A85" w:rsidRPr="00F931D5">
        <w:rPr>
          <w:rFonts w:ascii="Arial" w:hAnsi="Arial" w:cs="Arial"/>
        </w:rPr>
        <w:t xml:space="preserve"> </w:t>
      </w:r>
      <w:r w:rsidR="006B7467" w:rsidRPr="00F931D5">
        <w:rPr>
          <w:rFonts w:ascii="Arial" w:hAnsi="Arial" w:cs="Arial"/>
        </w:rPr>
        <w:t>shall submit</w:t>
      </w:r>
      <w:r w:rsidR="003F4A85" w:rsidRPr="00050ECC">
        <w:rPr>
          <w:rFonts w:ascii="Arial" w:hAnsi="Arial" w:cs="Arial"/>
        </w:rPr>
        <w:t xml:space="preserve"> a request to </w:t>
      </w:r>
      <w:r w:rsidR="003F4A85" w:rsidRPr="00050ECC">
        <w:rPr>
          <w:rFonts w:ascii="Arial" w:hAnsi="Arial" w:cs="Arial"/>
          <w:b/>
          <w:bCs/>
        </w:rPr>
        <w:t>The Company</w:t>
      </w:r>
      <w:r w:rsidR="003F4A85" w:rsidRPr="00050ECC">
        <w:rPr>
          <w:rFonts w:ascii="Arial" w:hAnsi="Arial" w:cs="Arial"/>
        </w:rPr>
        <w:t xml:space="preserve"> for </w:t>
      </w:r>
      <w:r w:rsidR="003F4A85" w:rsidRPr="00F931D5">
        <w:rPr>
          <w:rFonts w:ascii="Arial" w:hAnsi="Arial" w:cs="Arial"/>
        </w:rPr>
        <w:t xml:space="preserve">an </w:t>
      </w:r>
      <w:r w:rsidR="003F4A85" w:rsidRPr="00F931D5">
        <w:rPr>
          <w:rFonts w:ascii="Arial" w:hAnsi="Arial" w:cs="Arial"/>
          <w:b/>
          <w:bCs/>
        </w:rPr>
        <w:t xml:space="preserve">Evaluation of Transmission Impact </w:t>
      </w:r>
      <w:r w:rsidR="003F4A85" w:rsidRPr="00F931D5">
        <w:rPr>
          <w:rFonts w:ascii="Arial" w:hAnsi="Arial" w:cs="Arial"/>
        </w:rPr>
        <w:t>on behalf of the</w:t>
      </w:r>
      <w:r w:rsidR="003F4A85" w:rsidRPr="00F931D5">
        <w:rPr>
          <w:rFonts w:ascii="Arial" w:hAnsi="Arial" w:cs="Arial"/>
          <w:b/>
          <w:bCs/>
        </w:rPr>
        <w:t xml:space="preserve"> Embedded Power Station</w:t>
      </w:r>
      <w:r w:rsidR="003F4A85" w:rsidRPr="00F931D5">
        <w:rPr>
          <w:rFonts w:ascii="Arial" w:hAnsi="Arial" w:cs="Arial"/>
        </w:rPr>
        <w:t xml:space="preserve"> as per </w:t>
      </w:r>
      <w:r w:rsidR="003F4A85" w:rsidRPr="00227E45">
        <w:rPr>
          <w:rFonts w:ascii="Arial" w:hAnsi="Arial" w:cs="Arial"/>
        </w:rPr>
        <w:t xml:space="preserve">Paragraph </w:t>
      </w:r>
      <w:r w:rsidR="003F4A85" w:rsidRPr="006A7213">
        <w:rPr>
          <w:rFonts w:ascii="Arial" w:hAnsi="Arial" w:cs="Arial"/>
        </w:rPr>
        <w:t>6.5.1(c</w:t>
      </w:r>
      <w:r w:rsidR="003F4A85" w:rsidRPr="00227E45">
        <w:rPr>
          <w:rFonts w:ascii="Arial" w:hAnsi="Arial" w:cs="Arial"/>
        </w:rPr>
        <w:t>).</w:t>
      </w:r>
      <w:r w:rsidR="003F4A85" w:rsidRPr="00F931D5">
        <w:rPr>
          <w:rFonts w:ascii="Arial" w:hAnsi="Arial" w:cs="Arial"/>
          <w:b/>
          <w:bCs/>
        </w:rPr>
        <w:t xml:space="preserve"> </w:t>
      </w:r>
      <w:r w:rsidR="003F4A85" w:rsidRPr="00F931D5">
        <w:rPr>
          <w:rFonts w:ascii="Arial" w:hAnsi="Arial" w:cs="Arial"/>
        </w:rPr>
        <w:t xml:space="preserve">For avoidance of doubt, such significant impact will be deemed if the </w:t>
      </w:r>
      <w:r w:rsidR="003F4A85" w:rsidRPr="00F931D5">
        <w:rPr>
          <w:rFonts w:ascii="Arial" w:hAnsi="Arial" w:cs="Arial"/>
          <w:b/>
          <w:bCs/>
        </w:rPr>
        <w:t xml:space="preserve">Embedded Power Station </w:t>
      </w:r>
      <w:r w:rsidR="003F4A85" w:rsidRPr="00F931D5">
        <w:rPr>
          <w:rFonts w:ascii="Arial" w:hAnsi="Arial" w:cs="Arial"/>
        </w:rPr>
        <w:t>involves</w:t>
      </w:r>
      <w:r w:rsidR="003F4A85">
        <w:rPr>
          <w:rFonts w:ascii="Arial" w:hAnsi="Arial" w:cs="Arial"/>
        </w:rPr>
        <w:t xml:space="preserve"> an </w:t>
      </w:r>
      <w:r w:rsidR="003F4A85" w:rsidRPr="00CA1398">
        <w:rPr>
          <w:rFonts w:ascii="Arial" w:hAnsi="Arial" w:cs="Arial"/>
          <w:b/>
          <w:bCs/>
        </w:rPr>
        <w:t>Active Power</w:t>
      </w:r>
      <w:r w:rsidR="003F4A85">
        <w:rPr>
          <w:rFonts w:ascii="Arial" w:hAnsi="Arial" w:cs="Arial"/>
        </w:rPr>
        <w:t xml:space="preserve">, </w:t>
      </w:r>
      <w:r w:rsidR="003F4A85" w:rsidRPr="00CA1398">
        <w:rPr>
          <w:rFonts w:ascii="Arial" w:hAnsi="Arial" w:cs="Arial"/>
          <w:b/>
          <w:bCs/>
        </w:rPr>
        <w:t>Apparent Power</w:t>
      </w:r>
      <w:r w:rsidR="003F4A85">
        <w:rPr>
          <w:rFonts w:ascii="Arial" w:hAnsi="Arial" w:cs="Arial"/>
        </w:rPr>
        <w:t xml:space="preserve">, </w:t>
      </w:r>
      <w:r w:rsidR="003F4A85" w:rsidRPr="00CA1398">
        <w:rPr>
          <w:rFonts w:ascii="Arial" w:hAnsi="Arial" w:cs="Arial"/>
          <w:b/>
          <w:bCs/>
        </w:rPr>
        <w:t>Reactive Power</w:t>
      </w:r>
      <w:r w:rsidR="003F4A85">
        <w:rPr>
          <w:rFonts w:ascii="Arial" w:hAnsi="Arial" w:cs="Arial"/>
        </w:rPr>
        <w:t xml:space="preserve">, kiloamp or kilovolt value larger than as advised by </w:t>
      </w:r>
      <w:r w:rsidR="003F4A85" w:rsidRPr="00CA1398">
        <w:rPr>
          <w:rFonts w:ascii="Arial" w:hAnsi="Arial" w:cs="Arial"/>
          <w:b/>
          <w:bCs/>
        </w:rPr>
        <w:t>The Company</w:t>
      </w:r>
      <w:r w:rsidR="003F4A85">
        <w:rPr>
          <w:rFonts w:ascii="Arial" w:hAnsi="Arial" w:cs="Arial"/>
        </w:rPr>
        <w:t xml:space="preserve"> to the </w:t>
      </w:r>
      <w:r w:rsidR="003F4A85" w:rsidRPr="00CA1398">
        <w:rPr>
          <w:rFonts w:ascii="Arial" w:hAnsi="Arial" w:cs="Arial"/>
          <w:b/>
          <w:bCs/>
        </w:rPr>
        <w:t>User</w:t>
      </w:r>
      <w:r w:rsidR="003F4A85">
        <w:rPr>
          <w:rFonts w:ascii="Arial" w:hAnsi="Arial" w:cs="Arial"/>
        </w:rPr>
        <w:t>.</w:t>
      </w:r>
      <w:r w:rsidR="003F4A85" w:rsidRPr="00F931D5">
        <w:rPr>
          <w:rFonts w:ascii="Arial" w:hAnsi="Arial" w:cs="Arial"/>
        </w:rPr>
        <w:t xml:space="preserve"> </w:t>
      </w:r>
    </w:p>
    <w:p w14:paraId="3C7345A6" w14:textId="5000BB3D" w:rsidR="0016607C" w:rsidRDefault="00CA2ECB" w:rsidP="0016607C">
      <w:pPr>
        <w:pStyle w:val="Heading4"/>
        <w:widowControl/>
        <w:numPr>
          <w:ilvl w:val="0"/>
          <w:numId w:val="26"/>
        </w:numPr>
        <w:tabs>
          <w:tab w:val="left" w:pos="2066"/>
          <w:tab w:val="num" w:pos="2552"/>
        </w:tabs>
        <w:ind w:left="2552" w:hanging="846"/>
        <w:jc w:val="both"/>
        <w:rPr>
          <w:rFonts w:ascii="Arial" w:hAnsi="Arial" w:cs="Arial"/>
        </w:rPr>
      </w:pPr>
      <w:r>
        <w:rPr>
          <w:rFonts w:ascii="Arial" w:hAnsi="Arial" w:cs="Arial"/>
        </w:rPr>
        <w:lastRenderedPageBreak/>
        <w:tab/>
      </w:r>
      <w:r w:rsidR="0016607C" w:rsidRPr="00CA1398">
        <w:rPr>
          <w:rFonts w:ascii="Arial" w:hAnsi="Arial" w:cs="Arial"/>
        </w:rPr>
        <w:t xml:space="preserve">Any </w:t>
      </w:r>
      <w:r w:rsidR="0016607C" w:rsidRPr="00CA1398">
        <w:rPr>
          <w:rFonts w:ascii="Arial" w:hAnsi="Arial" w:cs="Arial"/>
          <w:b/>
          <w:bCs/>
        </w:rPr>
        <w:t xml:space="preserve">User </w:t>
      </w:r>
      <w:r w:rsidR="0016607C" w:rsidRPr="00CA1398">
        <w:rPr>
          <w:rFonts w:ascii="Arial" w:hAnsi="Arial" w:cs="Arial"/>
        </w:rPr>
        <w:t xml:space="preserve">who owns or operates a </w:t>
      </w:r>
      <w:r w:rsidR="0016607C" w:rsidRPr="00CA1398">
        <w:rPr>
          <w:rFonts w:ascii="Arial" w:hAnsi="Arial" w:cs="Arial"/>
          <w:b/>
          <w:bCs/>
        </w:rPr>
        <w:t xml:space="preserve">Distribution System </w:t>
      </w:r>
      <w:r w:rsidR="0016607C" w:rsidRPr="00C60C72">
        <w:rPr>
          <w:rFonts w:ascii="Arial" w:hAnsi="Arial" w:cs="Arial"/>
        </w:rPr>
        <w:t xml:space="preserve">shall not </w:t>
      </w:r>
      <w:r w:rsidR="0016607C" w:rsidRPr="00C60C72">
        <w:rPr>
          <w:rFonts w:ascii="Arial" w:hAnsi="Arial" w:cs="Arial"/>
          <w:b/>
          <w:bCs/>
        </w:rPr>
        <w:t xml:space="preserve">Energise </w:t>
      </w:r>
      <w:r w:rsidR="0016607C" w:rsidRPr="00C60C72">
        <w:rPr>
          <w:rFonts w:ascii="Arial" w:hAnsi="Arial" w:cs="Arial"/>
        </w:rPr>
        <w:t xml:space="preserve">the connection between a </w:t>
      </w:r>
      <w:r w:rsidR="0016607C" w:rsidRPr="00C60C72">
        <w:rPr>
          <w:rFonts w:ascii="Arial" w:hAnsi="Arial" w:cs="Arial"/>
          <w:b/>
          <w:bCs/>
        </w:rPr>
        <w:t xml:space="preserve">Relevant </w:t>
      </w:r>
      <w:r w:rsidR="0016607C" w:rsidRPr="00745A00">
        <w:rPr>
          <w:rFonts w:ascii="Arial" w:hAnsi="Arial" w:cs="Arial"/>
          <w:b/>
          <w:bCs/>
        </w:rPr>
        <w:t>Embedded</w:t>
      </w:r>
      <w:r w:rsidR="0016607C" w:rsidRPr="00745A00">
        <w:rPr>
          <w:rFonts w:ascii="Arial" w:hAnsi="Arial" w:cs="Arial"/>
        </w:rPr>
        <w:t xml:space="preserve"> </w:t>
      </w:r>
      <w:r w:rsidR="0016607C" w:rsidRPr="00745A00">
        <w:rPr>
          <w:rFonts w:ascii="Arial" w:hAnsi="Arial" w:cs="Arial"/>
          <w:b/>
          <w:bCs/>
        </w:rPr>
        <w:t xml:space="preserve">Power Station </w:t>
      </w:r>
      <w:r w:rsidR="00C60C72" w:rsidRPr="002A1134">
        <w:rPr>
          <w:rFonts w:ascii="Arial" w:hAnsi="Arial" w:cs="Arial"/>
        </w:rPr>
        <w:t>or</w:t>
      </w:r>
      <w:del w:id="73" w:author="Guidance" w:date="2025-06-19T11:26:00Z" w16du:dateUtc="2025-06-19T10:26:00Z">
        <w:r w:rsidR="00C60C72" w:rsidRPr="002A1134" w:rsidDel="00A83488">
          <w:rPr>
            <w:rFonts w:ascii="Arial" w:hAnsi="Arial" w:cs="Arial"/>
          </w:rPr>
          <w:delText xml:space="preserve"> </w:delText>
        </w:r>
        <w:r w:rsidR="00C60C72" w:rsidRPr="002A1134" w:rsidDel="00A83488">
          <w:rPr>
            <w:rFonts w:ascii="Arial" w:hAnsi="Arial" w:cs="Arial"/>
            <w:b/>
            <w:bCs/>
          </w:rPr>
          <w:delText>Large</w:delText>
        </w:r>
      </w:del>
      <w:r w:rsidR="00C60C72" w:rsidRPr="002A1134">
        <w:rPr>
          <w:rFonts w:ascii="Arial" w:hAnsi="Arial" w:cs="Arial"/>
          <w:b/>
          <w:bCs/>
        </w:rPr>
        <w:t xml:space="preserve"> Embedded</w:t>
      </w:r>
      <w:ins w:id="74" w:author="Guidance" w:date="2025-06-19T11:26:00Z" w16du:dateUtc="2025-06-19T10:26:00Z">
        <w:r w:rsidR="00A83488">
          <w:rPr>
            <w:rFonts w:ascii="Arial" w:hAnsi="Arial" w:cs="Arial"/>
            <w:b/>
            <w:bCs/>
          </w:rPr>
          <w:t xml:space="preserve"> Large</w:t>
        </w:r>
      </w:ins>
      <w:r w:rsidR="00C60C72" w:rsidRPr="002A1134">
        <w:rPr>
          <w:rFonts w:ascii="Arial" w:hAnsi="Arial" w:cs="Arial"/>
          <w:b/>
          <w:bCs/>
        </w:rPr>
        <w:t xml:space="preserve"> Power Station</w:t>
      </w:r>
      <w:r w:rsidR="00C60C72" w:rsidRPr="002A1134">
        <w:rPr>
          <w:rFonts w:ascii="Arial" w:hAnsi="Arial" w:cs="Arial"/>
        </w:rPr>
        <w:t xml:space="preserve"> </w:t>
      </w:r>
      <w:r w:rsidR="0016607C" w:rsidRPr="00745A00">
        <w:rPr>
          <w:rFonts w:ascii="Arial" w:hAnsi="Arial" w:cs="Arial"/>
        </w:rPr>
        <w:t xml:space="preserve">and its </w:t>
      </w:r>
      <w:r w:rsidR="0016607C" w:rsidRPr="00745A00">
        <w:rPr>
          <w:rFonts w:ascii="Arial" w:hAnsi="Arial" w:cs="Arial"/>
          <w:b/>
          <w:bCs/>
        </w:rPr>
        <w:t xml:space="preserve">Distribution System </w:t>
      </w:r>
      <w:r w:rsidR="0016607C" w:rsidRPr="00745A00">
        <w:rPr>
          <w:rFonts w:ascii="Arial" w:hAnsi="Arial" w:cs="Arial"/>
        </w:rPr>
        <w:t xml:space="preserve">nor permit the use of its </w:t>
      </w:r>
      <w:r w:rsidR="0016607C" w:rsidRPr="00745A00">
        <w:rPr>
          <w:rFonts w:ascii="Arial" w:hAnsi="Arial" w:cs="Arial"/>
          <w:b/>
          <w:bCs/>
        </w:rPr>
        <w:t xml:space="preserve">Distribution System </w:t>
      </w:r>
      <w:r w:rsidR="0016607C" w:rsidRPr="00745A00">
        <w:rPr>
          <w:rFonts w:ascii="Arial" w:hAnsi="Arial" w:cs="Arial"/>
        </w:rPr>
        <w:t xml:space="preserve">by the same until </w:t>
      </w:r>
      <w:r w:rsidR="00745A00" w:rsidRPr="002A1134">
        <w:rPr>
          <w:rFonts w:ascii="Arial" w:hAnsi="Arial" w:cs="Arial"/>
        </w:rPr>
        <w:t xml:space="preserve">, in the case of a </w:t>
      </w:r>
      <w:r w:rsidR="00745A00" w:rsidRPr="002A1134">
        <w:rPr>
          <w:rFonts w:ascii="Arial" w:hAnsi="Arial" w:cs="Arial"/>
          <w:b/>
          <w:bCs/>
        </w:rPr>
        <w:t>Relevant Embedded Power Station</w:t>
      </w:r>
      <w:r w:rsidR="00745A00" w:rsidRPr="002A1134">
        <w:rPr>
          <w:rFonts w:ascii="Arial" w:hAnsi="Arial" w:cs="Arial"/>
        </w:rPr>
        <w:t xml:space="preserve"> </w:t>
      </w:r>
      <w:r w:rsidR="0016607C" w:rsidRPr="00745A00">
        <w:rPr>
          <w:rFonts w:ascii="Arial" w:hAnsi="Arial" w:cs="Arial"/>
        </w:rPr>
        <w:t xml:space="preserve">an </w:t>
      </w:r>
      <w:r w:rsidR="0016607C" w:rsidRPr="00745A00">
        <w:rPr>
          <w:rFonts w:ascii="Arial" w:hAnsi="Arial" w:cs="Arial"/>
          <w:b/>
          <w:bCs/>
        </w:rPr>
        <w:t>Evaluation of Transmission Impact</w:t>
      </w:r>
      <w:r w:rsidR="0016607C" w:rsidRPr="00745A00">
        <w:rPr>
          <w:rFonts w:ascii="Arial" w:hAnsi="Arial" w:cs="Arial"/>
        </w:rPr>
        <w:t xml:space="preserve"> has concluded (as per paragraphs 6.5.5.6, 6.5.5.7, 6.5.8.5)</w:t>
      </w:r>
      <w:r w:rsidR="00F012B8">
        <w:rPr>
          <w:rFonts w:ascii="Arial" w:hAnsi="Arial" w:cs="Arial"/>
        </w:rPr>
        <w:t>,</w:t>
      </w:r>
      <w:r w:rsidR="0016607C" w:rsidRPr="00745A00">
        <w:rPr>
          <w:rFonts w:ascii="Arial" w:hAnsi="Arial" w:cs="Arial"/>
        </w:rPr>
        <w:t xml:space="preserve"> and</w:t>
      </w:r>
      <w:r w:rsidR="00F012B8">
        <w:rPr>
          <w:rFonts w:ascii="Arial" w:hAnsi="Arial" w:cs="Arial"/>
        </w:rPr>
        <w:t xml:space="preserve"> otherwise</w:t>
      </w:r>
      <w:r w:rsidR="0016607C" w:rsidRPr="00745A00">
        <w:rPr>
          <w:rFonts w:ascii="Arial" w:hAnsi="Arial" w:cs="Arial"/>
        </w:rPr>
        <w:t>;</w:t>
      </w:r>
    </w:p>
    <w:p w14:paraId="2D43B8CA" w14:textId="58A015A0"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b/>
          <w:bCs/>
        </w:rPr>
        <w:t>The Company</w:t>
      </w:r>
      <w:r w:rsidRPr="00CA1398">
        <w:rPr>
          <w:rFonts w:ascii="Arial" w:hAnsi="Arial" w:cs="Arial"/>
        </w:rPr>
        <w:t xml:space="preserve"> has confirmed to the </w:t>
      </w:r>
      <w:r w:rsidRPr="00CA1398">
        <w:rPr>
          <w:rFonts w:ascii="Arial" w:hAnsi="Arial" w:cs="Arial"/>
          <w:b/>
          <w:bCs/>
        </w:rPr>
        <w:t>User</w:t>
      </w:r>
      <w:r w:rsidRPr="00CA1398">
        <w:rPr>
          <w:rFonts w:ascii="Arial" w:hAnsi="Arial" w:cs="Arial"/>
        </w:rPr>
        <w:t xml:space="preserve"> that all </w:t>
      </w:r>
      <w:r w:rsidRPr="00CA1398">
        <w:rPr>
          <w:rFonts w:ascii="Arial" w:hAnsi="Arial" w:cs="Arial"/>
          <w:b/>
          <w:bCs/>
        </w:rPr>
        <w:t>Transmission Reinforcement Works</w:t>
      </w:r>
      <w:r w:rsidRPr="00CA1398">
        <w:rPr>
          <w:rFonts w:ascii="Arial" w:hAnsi="Arial" w:cs="Arial"/>
        </w:rPr>
        <w:t xml:space="preserve"> associated with the </w:t>
      </w:r>
      <w:r w:rsidRPr="00CA1398">
        <w:rPr>
          <w:rFonts w:ascii="Arial" w:hAnsi="Arial" w:cs="Arial"/>
          <w:b/>
          <w:bCs/>
        </w:rPr>
        <w:t>Relevant Embedded Power Station</w:t>
      </w:r>
      <w:r w:rsidRPr="00CA1398">
        <w:rPr>
          <w:rFonts w:ascii="Arial" w:hAnsi="Arial" w:cs="Arial"/>
        </w:rPr>
        <w:t xml:space="preserve"> </w:t>
      </w:r>
      <w:r w:rsidR="00F012B8">
        <w:rPr>
          <w:rFonts w:ascii="Arial" w:hAnsi="Arial" w:cs="Arial"/>
        </w:rPr>
        <w:t xml:space="preserve">or </w:t>
      </w:r>
      <w:del w:id="75" w:author="Guidance" w:date="2025-06-19T11:26:00Z" w16du:dateUtc="2025-06-19T10:26:00Z">
        <w:r w:rsidR="00F012B8" w:rsidRPr="002A1134" w:rsidDel="00A83488">
          <w:rPr>
            <w:rFonts w:ascii="Arial" w:hAnsi="Arial" w:cs="Arial"/>
            <w:b/>
            <w:bCs/>
          </w:rPr>
          <w:delText xml:space="preserve">Large </w:delText>
        </w:r>
      </w:del>
      <w:r w:rsidR="00F012B8" w:rsidRPr="002A1134">
        <w:rPr>
          <w:rFonts w:ascii="Arial" w:hAnsi="Arial" w:cs="Arial"/>
          <w:b/>
          <w:bCs/>
        </w:rPr>
        <w:t xml:space="preserve">Embedded </w:t>
      </w:r>
      <w:ins w:id="76" w:author="Guidance" w:date="2025-06-19T11:26:00Z" w16du:dateUtc="2025-06-19T10:26:00Z">
        <w:r w:rsidR="00A83488">
          <w:rPr>
            <w:rFonts w:ascii="Arial" w:hAnsi="Arial" w:cs="Arial"/>
            <w:b/>
            <w:bCs/>
          </w:rPr>
          <w:t xml:space="preserve">Large </w:t>
        </w:r>
      </w:ins>
      <w:r w:rsidR="00F012B8" w:rsidRPr="002A1134">
        <w:rPr>
          <w:rFonts w:ascii="Arial" w:hAnsi="Arial" w:cs="Arial"/>
          <w:b/>
          <w:bCs/>
        </w:rPr>
        <w:t>Power Station</w:t>
      </w:r>
      <w:r w:rsidR="00F012B8">
        <w:rPr>
          <w:rFonts w:ascii="Arial" w:hAnsi="Arial" w:cs="Arial"/>
        </w:rPr>
        <w:t xml:space="preserve"> </w:t>
      </w:r>
      <w:r w:rsidRPr="00CA1398">
        <w:rPr>
          <w:rFonts w:ascii="Arial" w:hAnsi="Arial" w:cs="Arial"/>
        </w:rPr>
        <w:t xml:space="preserve">listed in the relevant </w:t>
      </w:r>
      <w:r w:rsidRPr="00CA1398">
        <w:rPr>
          <w:rFonts w:ascii="Arial" w:hAnsi="Arial" w:cs="Arial"/>
          <w:b/>
          <w:bCs/>
        </w:rPr>
        <w:t>Construction Agreement</w:t>
      </w:r>
      <w:r w:rsidRPr="00CA1398">
        <w:rPr>
          <w:rFonts w:ascii="Arial" w:hAnsi="Arial" w:cs="Arial"/>
        </w:rPr>
        <w:t xml:space="preserve"> (if any were identified) have been completed, and </w:t>
      </w:r>
    </w:p>
    <w:p w14:paraId="1A14DBCD" w14:textId="75E286C3"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Power Station,</w:t>
      </w:r>
      <w:r w:rsidRPr="00CA1398">
        <w:rPr>
          <w:rFonts w:ascii="Arial" w:hAnsi="Arial" w:cs="Arial"/>
        </w:rPr>
        <w:t xml:space="preserve"> </w:t>
      </w:r>
      <w:r w:rsidRPr="00CA1398">
        <w:rPr>
          <w:rFonts w:ascii="Arial" w:hAnsi="Arial" w:cs="Arial"/>
          <w:b/>
          <w:bCs/>
        </w:rPr>
        <w:t xml:space="preserve">The Company </w:t>
      </w:r>
      <w:r w:rsidRPr="00CA1398">
        <w:rPr>
          <w:rFonts w:ascii="Arial" w:hAnsi="Arial" w:cs="Arial"/>
        </w:rPr>
        <w:t xml:space="preserve">and the </w:t>
      </w:r>
      <w:r w:rsidRPr="00CA1398">
        <w:rPr>
          <w:rFonts w:ascii="Arial" w:hAnsi="Arial" w:cs="Arial"/>
          <w:b/>
          <w:bCs/>
        </w:rPr>
        <w:t>User</w:t>
      </w:r>
      <w:r w:rsidRPr="00CA1398">
        <w:rPr>
          <w:rFonts w:ascii="Arial" w:hAnsi="Arial" w:cs="Arial"/>
        </w:rPr>
        <w:t xml:space="preserve"> have confirmed that</w:t>
      </w:r>
      <w:r w:rsidRPr="00CA1398">
        <w:rPr>
          <w:rFonts w:ascii="Arial" w:hAnsi="Arial" w:cs="Arial"/>
          <w:b/>
          <w:bCs/>
        </w:rPr>
        <w:t xml:space="preserve"> </w:t>
      </w:r>
      <w:r w:rsidRPr="00CA1398">
        <w:rPr>
          <w:rFonts w:ascii="Arial" w:hAnsi="Arial" w:cs="Arial"/>
        </w:rPr>
        <w:t xml:space="preserve">the requirements of the </w:t>
      </w:r>
      <w:r w:rsidRPr="00CA1398">
        <w:rPr>
          <w:rFonts w:ascii="Arial" w:hAnsi="Arial" w:cs="Arial"/>
          <w:b/>
          <w:bCs/>
        </w:rPr>
        <w:t xml:space="preserve">Evaluation of Transmission Impact </w:t>
      </w:r>
      <w:r w:rsidRPr="00CA1398">
        <w:rPr>
          <w:rFonts w:ascii="Arial" w:hAnsi="Arial" w:cs="Arial"/>
        </w:rPr>
        <w:t>have been fulfilled, or</w:t>
      </w:r>
    </w:p>
    <w:p w14:paraId="1E78601D" w14:textId="1F2113F3" w:rsidR="00AB6E3E" w:rsidRDefault="0016607C" w:rsidP="00AB6E3E">
      <w:pPr>
        <w:pStyle w:val="Heading4"/>
        <w:widowControl/>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Power Station</w:t>
      </w:r>
      <w:r w:rsidRPr="00CA1398">
        <w:rPr>
          <w:rFonts w:ascii="Arial" w:hAnsi="Arial" w:cs="Arial"/>
        </w:rPr>
        <w:t xml:space="preserve"> which is the subject of a </w:t>
      </w:r>
      <w:r w:rsidRPr="00CA1398">
        <w:rPr>
          <w:rFonts w:ascii="Arial" w:hAnsi="Arial" w:cs="Arial"/>
          <w:b/>
          <w:bCs/>
        </w:rPr>
        <w:t xml:space="preserve">Bilateral Agreement, The Company </w:t>
      </w:r>
      <w:r w:rsidRPr="00CA1398">
        <w:rPr>
          <w:rFonts w:ascii="Arial" w:hAnsi="Arial" w:cs="Arial"/>
        </w:rPr>
        <w:t xml:space="preserve">has confirmed to the </w:t>
      </w:r>
      <w:r w:rsidRPr="00CA1398">
        <w:rPr>
          <w:rFonts w:ascii="Arial" w:hAnsi="Arial" w:cs="Arial"/>
          <w:b/>
          <w:bCs/>
        </w:rPr>
        <w:t xml:space="preserve">User </w:t>
      </w:r>
      <w:r w:rsidRPr="00CA1398">
        <w:rPr>
          <w:rFonts w:ascii="Arial" w:hAnsi="Arial" w:cs="Arial"/>
        </w:rPr>
        <w:t xml:space="preserve">who owns or operates the relevant </w:t>
      </w:r>
      <w:r w:rsidRPr="00CA1398">
        <w:rPr>
          <w:rFonts w:ascii="Arial" w:hAnsi="Arial" w:cs="Arial"/>
          <w:b/>
          <w:bCs/>
        </w:rPr>
        <w:t xml:space="preserve">Distribution System </w:t>
      </w:r>
      <w:r w:rsidRPr="00CA1398">
        <w:rPr>
          <w:rFonts w:ascii="Arial" w:hAnsi="Arial" w:cs="Arial"/>
        </w:rPr>
        <w:t xml:space="preserve">that the person owning or operating the plant has, where required, completed the </w:t>
      </w:r>
      <w:r w:rsidRPr="00CA1398">
        <w:rPr>
          <w:rFonts w:ascii="Arial" w:hAnsi="Arial" w:cs="Arial"/>
          <w:b/>
          <w:bCs/>
        </w:rPr>
        <w:t xml:space="preserve">Use of System Application (Generators) </w:t>
      </w:r>
      <w:r w:rsidR="00F45A71" w:rsidRPr="002A1134">
        <w:rPr>
          <w:rFonts w:ascii="Arial" w:hAnsi="Arial" w:cs="Arial"/>
        </w:rPr>
        <w:t xml:space="preserve">for a </w:t>
      </w:r>
      <w:r w:rsidR="00F45A71">
        <w:rPr>
          <w:rFonts w:ascii="Arial" w:hAnsi="Arial" w:cs="Arial"/>
          <w:b/>
          <w:bCs/>
        </w:rPr>
        <w:t xml:space="preserve">Gate 2 Offer </w:t>
      </w:r>
      <w:r w:rsidRPr="00CA1398">
        <w:rPr>
          <w:rFonts w:ascii="Arial" w:hAnsi="Arial" w:cs="Arial"/>
        </w:rPr>
        <w:t xml:space="preserve">and has entered into a </w:t>
      </w:r>
      <w:r w:rsidRPr="00CA1398">
        <w:rPr>
          <w:rFonts w:ascii="Arial" w:hAnsi="Arial" w:cs="Arial"/>
          <w:b/>
          <w:bCs/>
        </w:rPr>
        <w:t xml:space="preserve">Bilateral Agreement </w:t>
      </w:r>
      <w:r w:rsidRPr="00CA1398">
        <w:rPr>
          <w:rFonts w:ascii="Arial" w:hAnsi="Arial" w:cs="Arial"/>
        </w:rPr>
        <w:t xml:space="preserve">in the appropriate form with </w:t>
      </w:r>
      <w:r w:rsidRPr="00CA1398">
        <w:rPr>
          <w:rFonts w:ascii="Arial" w:hAnsi="Arial" w:cs="Arial"/>
          <w:b/>
          <w:bCs/>
        </w:rPr>
        <w:t>The Company</w:t>
      </w:r>
      <w:r w:rsidRPr="00CA1398">
        <w:rPr>
          <w:rFonts w:ascii="Arial" w:hAnsi="Arial" w:cs="Arial"/>
        </w:rPr>
        <w:t>,</w:t>
      </w:r>
      <w:r w:rsidRPr="00CA1398">
        <w:rPr>
          <w:rFonts w:ascii="Arial" w:hAnsi="Arial" w:cs="Arial"/>
          <w:b/>
          <w:bCs/>
        </w:rPr>
        <w:t xml:space="preserve"> </w:t>
      </w:r>
      <w:r w:rsidRPr="00CA1398">
        <w:rPr>
          <w:rFonts w:ascii="Arial" w:hAnsi="Arial" w:cs="Arial"/>
        </w:rPr>
        <w:t>or</w:t>
      </w:r>
    </w:p>
    <w:p w14:paraId="35C33EA9" w14:textId="54101A02" w:rsidR="00CA2ECB" w:rsidRPr="00AB6E3E" w:rsidRDefault="0016607C" w:rsidP="00AB6E3E">
      <w:pPr>
        <w:pStyle w:val="Heading4"/>
        <w:widowControl/>
        <w:numPr>
          <w:ilvl w:val="1"/>
          <w:numId w:val="26"/>
        </w:numPr>
        <w:tabs>
          <w:tab w:val="left" w:pos="2066"/>
        </w:tabs>
        <w:jc w:val="both"/>
        <w:rPr>
          <w:rFonts w:ascii="Arial" w:hAnsi="Arial" w:cs="Arial"/>
        </w:rPr>
      </w:pPr>
      <w:r w:rsidRPr="00AB6E3E">
        <w:rPr>
          <w:rFonts w:ascii="Arial" w:hAnsi="Arial" w:cs="Arial"/>
        </w:rPr>
        <w:t>in the case of a</w:t>
      </w:r>
      <w:ins w:id="77" w:author="Guidance" w:date="2025-06-19T11:27:00Z" w16du:dateUtc="2025-06-19T10:27:00Z">
        <w:r w:rsidR="00A83488">
          <w:rPr>
            <w:rFonts w:ascii="Arial" w:hAnsi="Arial" w:cs="Arial"/>
          </w:rPr>
          <w:t>n</w:t>
        </w:r>
      </w:ins>
      <w:r w:rsidRPr="00AB6E3E">
        <w:rPr>
          <w:rFonts w:ascii="Arial" w:hAnsi="Arial" w:cs="Arial"/>
        </w:rPr>
        <w:t xml:space="preserve"> </w:t>
      </w:r>
      <w:del w:id="78" w:author="Guidance" w:date="2025-06-19T11:27:00Z" w16du:dateUtc="2025-06-19T10:27:00Z">
        <w:r w:rsidRPr="00AB6E3E" w:rsidDel="00A83488">
          <w:rPr>
            <w:rFonts w:ascii="Arial" w:hAnsi="Arial" w:cs="Arial"/>
            <w:b/>
            <w:bCs/>
          </w:rPr>
          <w:delText>Large</w:delText>
        </w:r>
        <w:r w:rsidR="00F45A71" w:rsidDel="00A83488">
          <w:rPr>
            <w:rFonts w:ascii="Arial" w:hAnsi="Arial" w:cs="Arial"/>
            <w:b/>
            <w:bCs/>
          </w:rPr>
          <w:delText xml:space="preserve"> </w:delText>
        </w:r>
      </w:del>
      <w:r w:rsidR="00F45A71">
        <w:rPr>
          <w:rFonts w:ascii="Arial" w:hAnsi="Arial" w:cs="Arial"/>
          <w:b/>
          <w:bCs/>
        </w:rPr>
        <w:t>Embedded</w:t>
      </w:r>
      <w:r w:rsidRPr="00AB6E3E">
        <w:rPr>
          <w:rFonts w:ascii="Arial" w:hAnsi="Arial" w:cs="Arial"/>
          <w:b/>
          <w:bCs/>
        </w:rPr>
        <w:t xml:space="preserve"> </w:t>
      </w:r>
      <w:ins w:id="79" w:author="Guidance" w:date="2025-06-19T11:27:00Z" w16du:dateUtc="2025-06-19T10:27:00Z">
        <w:r w:rsidR="00A83488">
          <w:rPr>
            <w:rFonts w:ascii="Arial" w:hAnsi="Arial" w:cs="Arial"/>
            <w:b/>
            <w:bCs/>
          </w:rPr>
          <w:t xml:space="preserve">Large </w:t>
        </w:r>
      </w:ins>
      <w:r w:rsidRPr="00AB6E3E">
        <w:rPr>
          <w:rFonts w:ascii="Arial" w:hAnsi="Arial" w:cs="Arial"/>
          <w:b/>
          <w:bCs/>
        </w:rPr>
        <w:t xml:space="preserve">Power Station, </w:t>
      </w:r>
      <w:r w:rsidRPr="00AB6E3E">
        <w:rPr>
          <w:rFonts w:ascii="Arial" w:hAnsi="Arial" w:cs="Arial"/>
        </w:rPr>
        <w:t xml:space="preserve">the </w:t>
      </w:r>
      <w:del w:id="80" w:author="Guidance" w:date="2025-06-19T11:27:00Z" w16du:dateUtc="2025-06-19T10:27:00Z">
        <w:r w:rsidRPr="00AB6E3E" w:rsidDel="00A83488">
          <w:rPr>
            <w:rFonts w:ascii="Arial" w:hAnsi="Arial" w:cs="Arial"/>
            <w:b/>
            <w:bCs/>
          </w:rPr>
          <w:delText>Large</w:delText>
        </w:r>
        <w:r w:rsidR="00F45A71" w:rsidDel="00A83488">
          <w:rPr>
            <w:rFonts w:ascii="Arial" w:hAnsi="Arial" w:cs="Arial"/>
            <w:b/>
            <w:bCs/>
          </w:rPr>
          <w:delText xml:space="preserve"> </w:delText>
        </w:r>
      </w:del>
      <w:r w:rsidR="00F45A71">
        <w:rPr>
          <w:rFonts w:ascii="Arial" w:hAnsi="Arial" w:cs="Arial"/>
          <w:b/>
          <w:bCs/>
        </w:rPr>
        <w:t>Embedded</w:t>
      </w:r>
      <w:ins w:id="81" w:author="Guidance" w:date="2025-06-19T11:27:00Z" w16du:dateUtc="2025-06-19T10:27:00Z">
        <w:r w:rsidR="00A83488">
          <w:rPr>
            <w:rFonts w:ascii="Arial" w:hAnsi="Arial" w:cs="Arial"/>
            <w:b/>
            <w:bCs/>
          </w:rPr>
          <w:t xml:space="preserve"> Large</w:t>
        </w:r>
      </w:ins>
      <w:r w:rsidRPr="00AB6E3E">
        <w:rPr>
          <w:rFonts w:ascii="Arial" w:hAnsi="Arial" w:cs="Arial"/>
          <w:b/>
          <w:bCs/>
        </w:rPr>
        <w:t xml:space="preserve"> Power Station </w:t>
      </w:r>
      <w:r w:rsidRPr="00AB6E3E">
        <w:rPr>
          <w:rFonts w:ascii="Arial" w:hAnsi="Arial" w:cs="Arial"/>
        </w:rPr>
        <w:t>has</w:t>
      </w:r>
      <w:r w:rsidR="00F45A71">
        <w:rPr>
          <w:rFonts w:ascii="Arial" w:hAnsi="Arial" w:cs="Arial"/>
        </w:rPr>
        <w:t xml:space="preserve"> made a </w:t>
      </w:r>
      <w:r w:rsidR="00F45A71">
        <w:rPr>
          <w:rFonts w:ascii="Arial" w:hAnsi="Arial" w:cs="Arial"/>
          <w:b/>
          <w:bCs/>
        </w:rPr>
        <w:t>Gate 2 Application</w:t>
      </w:r>
      <w:r w:rsidR="00F45A71">
        <w:rPr>
          <w:rFonts w:ascii="Arial" w:hAnsi="Arial" w:cs="Arial"/>
        </w:rPr>
        <w:t xml:space="preserve"> and</w:t>
      </w:r>
      <w:r w:rsidRPr="00AB6E3E">
        <w:rPr>
          <w:rFonts w:ascii="Arial" w:hAnsi="Arial" w:cs="Arial"/>
        </w:rPr>
        <w:t xml:space="preserve"> entered into a </w:t>
      </w:r>
      <w:r w:rsidRPr="00AB6E3E">
        <w:rPr>
          <w:rFonts w:ascii="Arial" w:hAnsi="Arial" w:cs="Arial"/>
          <w:b/>
          <w:bCs/>
        </w:rPr>
        <w:t xml:space="preserve">Bilateral Agreement </w:t>
      </w:r>
      <w:r w:rsidRPr="00AB6E3E">
        <w:rPr>
          <w:rFonts w:ascii="Arial" w:hAnsi="Arial" w:cs="Arial"/>
        </w:rPr>
        <w:t xml:space="preserve">in the appropriate form with </w:t>
      </w:r>
      <w:r w:rsidRPr="00AB6E3E">
        <w:rPr>
          <w:rFonts w:ascii="Arial" w:hAnsi="Arial" w:cs="Arial"/>
          <w:b/>
          <w:bCs/>
        </w:rPr>
        <w:t xml:space="preserve">The Company </w:t>
      </w:r>
      <w:r w:rsidRPr="00AB6E3E">
        <w:rPr>
          <w:rFonts w:ascii="Arial" w:hAnsi="Arial" w:cs="Arial"/>
        </w:rPr>
        <w:t xml:space="preserve">and (if such person is not already a party to </w:t>
      </w:r>
      <w:r w:rsidRPr="00AB6E3E">
        <w:rPr>
          <w:rFonts w:ascii="Arial" w:hAnsi="Arial" w:cs="Arial"/>
          <w:b/>
          <w:bCs/>
        </w:rPr>
        <w:t xml:space="preserve">CUSC) </w:t>
      </w:r>
      <w:r w:rsidRPr="00AB6E3E">
        <w:rPr>
          <w:rFonts w:ascii="Arial" w:hAnsi="Arial" w:cs="Arial"/>
        </w:rPr>
        <w:t xml:space="preserve">has entered into an </w:t>
      </w:r>
      <w:r w:rsidRPr="00AB6E3E">
        <w:rPr>
          <w:rFonts w:ascii="Arial" w:hAnsi="Arial" w:cs="Arial"/>
          <w:b/>
          <w:bCs/>
        </w:rPr>
        <w:t>Accession Agreement.</w:t>
      </w:r>
    </w:p>
    <w:p w14:paraId="049B51EA" w14:textId="77777777" w:rsidR="005B1C6E" w:rsidRDefault="00CA2ECB" w:rsidP="005C7226">
      <w:pPr>
        <w:pStyle w:val="Heading4"/>
        <w:widowControl/>
        <w:numPr>
          <w:ilvl w:val="0"/>
          <w:numId w:val="26"/>
        </w:numPr>
        <w:tabs>
          <w:tab w:val="left" w:pos="2066"/>
          <w:tab w:val="left" w:pos="2552"/>
        </w:tabs>
        <w:ind w:left="2552" w:hanging="846"/>
        <w:jc w:val="both"/>
        <w:rPr>
          <w:rFonts w:ascii="Arial" w:hAnsi="Arial" w:cs="Arial"/>
        </w:rPr>
      </w:pPr>
      <w:bookmarkStart w:id="82" w:name="_DV_M73"/>
      <w:bookmarkEnd w:id="82"/>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83" w:name="_DV_M74"/>
      <w:bookmarkEnd w:id="83"/>
    </w:p>
    <w:p w14:paraId="55A2330E" w14:textId="53070E7E" w:rsidR="005B1C6E" w:rsidRDefault="005B1C6E" w:rsidP="005B1C6E">
      <w:pPr>
        <w:pStyle w:val="Heading4"/>
        <w:widowControl/>
        <w:numPr>
          <w:ilvl w:val="0"/>
          <w:numId w:val="26"/>
        </w:numPr>
        <w:tabs>
          <w:tab w:val="clear" w:pos="2066"/>
        </w:tabs>
        <w:ind w:left="2552" w:hanging="846"/>
        <w:jc w:val="both"/>
        <w:rPr>
          <w:rFonts w:ascii="Arial" w:hAnsi="Arial" w:cs="Arial"/>
        </w:rPr>
      </w:pPr>
      <w:r w:rsidRPr="00CA1398">
        <w:rPr>
          <w:rFonts w:ascii="Arial" w:hAnsi="Arial" w:cs="Arial"/>
        </w:rPr>
        <w:t xml:space="preserve">The </w:t>
      </w:r>
      <w:r w:rsidRPr="00CA1398">
        <w:rPr>
          <w:rFonts w:ascii="Arial" w:hAnsi="Arial" w:cs="Arial"/>
          <w:b/>
          <w:bCs/>
        </w:rPr>
        <w:t>User</w:t>
      </w:r>
      <w:r w:rsidRPr="00CA1398">
        <w:rPr>
          <w:rFonts w:ascii="Arial" w:hAnsi="Arial" w:cs="Arial"/>
        </w:rPr>
        <w:t xml:space="preserve"> </w:t>
      </w:r>
      <w:r w:rsidR="00BD545B">
        <w:rPr>
          <w:rFonts w:ascii="Arial" w:hAnsi="Arial" w:cs="Arial"/>
        </w:rPr>
        <w:t>shall</w:t>
      </w:r>
      <w:r w:rsidRPr="00CA1398">
        <w:rPr>
          <w:rFonts w:ascii="Arial" w:hAnsi="Arial" w:cs="Arial"/>
        </w:rPr>
        <w:t xml:space="preserve"> request that the </w:t>
      </w:r>
      <w:r w:rsidRPr="00CA1398">
        <w:rPr>
          <w:rFonts w:ascii="Arial" w:hAnsi="Arial" w:cs="Arial"/>
          <w:b/>
          <w:bCs/>
        </w:rPr>
        <w:t>Evaluation of Transmission Impact</w:t>
      </w:r>
      <w:r w:rsidRPr="00CA1398">
        <w:rPr>
          <w:rFonts w:ascii="Arial" w:hAnsi="Arial" w:cs="Arial"/>
        </w:rPr>
        <w:t xml:space="preserve"> is undertaken by </w:t>
      </w:r>
      <w:r w:rsidRPr="00CA1398">
        <w:rPr>
          <w:rFonts w:ascii="Arial" w:hAnsi="Arial" w:cs="Arial"/>
          <w:b/>
          <w:bCs/>
        </w:rPr>
        <w:t>The Company</w:t>
      </w:r>
      <w:r w:rsidRPr="00CA1398">
        <w:rPr>
          <w:rFonts w:ascii="Arial" w:hAnsi="Arial" w:cs="Arial"/>
        </w:rPr>
        <w:t xml:space="preserve"> using one of the following </w:t>
      </w:r>
      <w:proofErr w:type="gramStart"/>
      <w:r w:rsidRPr="00CA1398">
        <w:rPr>
          <w:rFonts w:ascii="Arial" w:hAnsi="Arial" w:cs="Arial"/>
        </w:rPr>
        <w:t>options;</w:t>
      </w:r>
      <w:proofErr w:type="gramEnd"/>
    </w:p>
    <w:p w14:paraId="4A8D9101" w14:textId="14DAD5BB" w:rsidR="005B1C6E" w:rsidRPr="00227E45" w:rsidRDefault="00D21885" w:rsidP="005B1C6E">
      <w:pPr>
        <w:pStyle w:val="Heading4"/>
        <w:numPr>
          <w:ilvl w:val="1"/>
          <w:numId w:val="26"/>
        </w:numPr>
        <w:jc w:val="both"/>
        <w:rPr>
          <w:rFonts w:ascii="Arial" w:hAnsi="Arial" w:cs="Arial"/>
        </w:rPr>
      </w:pPr>
      <w:r>
        <w:rPr>
          <w:rFonts w:ascii="Arial" w:hAnsi="Arial" w:cs="Arial"/>
          <w:b/>
          <w:bCs/>
        </w:rPr>
        <w:t>Transmission Evaluation Application</w:t>
      </w:r>
      <w:r w:rsidR="005B1C6E" w:rsidRPr="00CA1398">
        <w:rPr>
          <w:rFonts w:ascii="Arial" w:hAnsi="Arial" w:cs="Arial"/>
        </w:rPr>
        <w:t xml:space="preserve"> (as </w:t>
      </w:r>
      <w:r w:rsidR="005B1C6E" w:rsidRPr="00227E45">
        <w:rPr>
          <w:rFonts w:ascii="Arial" w:hAnsi="Arial" w:cs="Arial"/>
        </w:rPr>
        <w:t xml:space="preserve">documented in paragraph </w:t>
      </w:r>
      <w:r w:rsidR="005B1C6E" w:rsidRPr="006A7213">
        <w:rPr>
          <w:rFonts w:ascii="Arial" w:hAnsi="Arial" w:cs="Arial"/>
        </w:rPr>
        <w:t>6.5.5</w:t>
      </w:r>
      <w:r w:rsidR="005B1C6E" w:rsidRPr="00227E45">
        <w:rPr>
          <w:rFonts w:ascii="Arial" w:hAnsi="Arial" w:cs="Arial"/>
        </w:rPr>
        <w:t>)</w:t>
      </w:r>
    </w:p>
    <w:p w14:paraId="3400A2F0" w14:textId="1ED9AB35" w:rsidR="005B1C6E" w:rsidRPr="00227E45" w:rsidRDefault="005B1C6E" w:rsidP="005B1C6E">
      <w:pPr>
        <w:pStyle w:val="Heading4"/>
        <w:numPr>
          <w:ilvl w:val="1"/>
          <w:numId w:val="26"/>
        </w:numPr>
        <w:jc w:val="both"/>
        <w:rPr>
          <w:rFonts w:ascii="Arial" w:hAnsi="Arial" w:cs="Arial"/>
        </w:rPr>
      </w:pPr>
      <w:r w:rsidRPr="00676E42">
        <w:rPr>
          <w:rFonts w:ascii="Arial" w:hAnsi="Arial" w:cs="Arial"/>
          <w:b/>
          <w:bCs/>
        </w:rPr>
        <w:t>Transmission Impact Assessment</w:t>
      </w:r>
      <w:r w:rsidRPr="00676E42">
        <w:rPr>
          <w:rFonts w:ascii="Arial" w:hAnsi="Arial" w:cs="Arial"/>
        </w:rPr>
        <w:t xml:space="preserve"> </w:t>
      </w:r>
      <w:r w:rsidR="00D21885">
        <w:rPr>
          <w:rFonts w:ascii="Arial" w:hAnsi="Arial" w:cs="Arial"/>
        </w:rPr>
        <w:t xml:space="preserve">(establishing </w:t>
      </w:r>
      <w:r w:rsidR="00D21885">
        <w:rPr>
          <w:rFonts w:ascii="Arial" w:hAnsi="Arial" w:cs="Arial"/>
        </w:rPr>
        <w:lastRenderedPageBreak/>
        <w:t xml:space="preserve">“Appendix G”) </w:t>
      </w:r>
      <w:r w:rsidRPr="00676E42">
        <w:rPr>
          <w:rFonts w:ascii="Arial" w:hAnsi="Arial" w:cs="Arial"/>
        </w:rPr>
        <w:t xml:space="preserve">(as documented in paragraph </w:t>
      </w:r>
      <w:r w:rsidRPr="006A7213">
        <w:rPr>
          <w:rFonts w:ascii="Arial" w:hAnsi="Arial" w:cs="Arial"/>
        </w:rPr>
        <w:t>6.5.8</w:t>
      </w:r>
      <w:r w:rsidRPr="00227E45">
        <w:rPr>
          <w:rFonts w:ascii="Arial" w:hAnsi="Arial" w:cs="Arial"/>
        </w:rPr>
        <w:t>)</w:t>
      </w:r>
    </w:p>
    <w:p w14:paraId="4C74A051" w14:textId="0B594FCE" w:rsidR="00924C9F" w:rsidRPr="00924C9F" w:rsidRDefault="00924C9F" w:rsidP="005C7226">
      <w:pPr>
        <w:pStyle w:val="ListParagraph"/>
        <w:numPr>
          <w:ilvl w:val="0"/>
          <w:numId w:val="26"/>
        </w:numPr>
        <w:tabs>
          <w:tab w:val="clear" w:pos="2066"/>
          <w:tab w:val="num" w:pos="1706"/>
        </w:tabs>
        <w:ind w:left="2552" w:hanging="851"/>
        <w:jc w:val="both"/>
        <w:rPr>
          <w:rFonts w:ascii="Arial" w:hAnsi="Arial" w:cs="Arial"/>
        </w:rPr>
      </w:pPr>
      <w:r w:rsidRPr="00924C9F">
        <w:rPr>
          <w:rFonts w:ascii="Arial" w:hAnsi="Arial" w:cs="Arial"/>
        </w:rPr>
        <w:t xml:space="preserve">In England and Wales, an </w:t>
      </w:r>
      <w:r w:rsidRPr="005C7226">
        <w:rPr>
          <w:rFonts w:ascii="Arial" w:hAnsi="Arial" w:cs="Arial"/>
          <w:b/>
          <w:bCs/>
        </w:rPr>
        <w:t>Embedded Small Power</w:t>
      </w:r>
      <w:r w:rsidRPr="00924C9F">
        <w:rPr>
          <w:rFonts w:ascii="Arial" w:hAnsi="Arial" w:cs="Arial"/>
        </w:rPr>
        <w:t xml:space="preserve"> Station which has an </w:t>
      </w:r>
      <w:r w:rsidRPr="005C7226">
        <w:rPr>
          <w:rFonts w:ascii="Arial" w:hAnsi="Arial" w:cs="Arial"/>
          <w:b/>
          <w:bCs/>
        </w:rPr>
        <w:t>Export Capacity</w:t>
      </w:r>
      <w:r w:rsidRPr="00924C9F">
        <w:rPr>
          <w:rFonts w:ascii="Arial" w:hAnsi="Arial" w:cs="Arial"/>
        </w:rPr>
        <w:t xml:space="preserve"> of 5MW or above or (if there is less than 1kA of fault level headroom as set out in the Appendix G for the relevant </w:t>
      </w:r>
      <w:r w:rsidRPr="005C7226">
        <w:rPr>
          <w:rFonts w:ascii="Arial" w:hAnsi="Arial" w:cs="Arial"/>
          <w:b/>
          <w:bCs/>
        </w:rPr>
        <w:t>Grid Supply Point</w:t>
      </w:r>
      <w:r w:rsidRPr="00924C9F">
        <w:rPr>
          <w:rFonts w:ascii="Arial" w:hAnsi="Arial" w:cs="Arial"/>
        </w:rPr>
        <w:t xml:space="preserve"> at the time of a request for a connection to and/or for the use of the </w:t>
      </w:r>
      <w:r w:rsidRPr="005C7226">
        <w:rPr>
          <w:rFonts w:ascii="Arial" w:hAnsi="Arial" w:cs="Arial"/>
          <w:b/>
          <w:bCs/>
        </w:rPr>
        <w:t>User’s Distribution System</w:t>
      </w:r>
      <w:r w:rsidRPr="00924C9F">
        <w:rPr>
          <w:rFonts w:ascii="Arial" w:hAnsi="Arial" w:cs="Arial"/>
        </w:rPr>
        <w:t xml:space="preserve">) 1MW or above is a </w:t>
      </w:r>
      <w:r w:rsidRPr="005C7226">
        <w:rPr>
          <w:rFonts w:ascii="Arial" w:hAnsi="Arial" w:cs="Arial"/>
          <w:b/>
          <w:bCs/>
        </w:rPr>
        <w:t>Relevant Embedded Small Power Station</w:t>
      </w:r>
      <w:r w:rsidRPr="00924C9F">
        <w:rPr>
          <w:rFonts w:ascii="Arial" w:hAnsi="Arial" w:cs="Arial"/>
        </w:rPr>
        <w:t xml:space="preserve"> requiring the submission of an </w:t>
      </w:r>
      <w:r w:rsidRPr="005C7226">
        <w:rPr>
          <w:rFonts w:ascii="Arial" w:hAnsi="Arial" w:cs="Arial"/>
          <w:b/>
          <w:bCs/>
        </w:rPr>
        <w:t>Evaluation of Transmission Impact</w:t>
      </w:r>
      <w:r w:rsidRPr="00924C9F">
        <w:rPr>
          <w:rFonts w:ascii="Arial" w:hAnsi="Arial" w:cs="Arial"/>
        </w:rPr>
        <w:t xml:space="preserve"> to </w:t>
      </w:r>
      <w:r w:rsidRPr="005C7226">
        <w:rPr>
          <w:rFonts w:ascii="Arial" w:hAnsi="Arial" w:cs="Arial"/>
          <w:b/>
          <w:bCs/>
        </w:rPr>
        <w:t>The Company</w:t>
      </w:r>
      <w:r w:rsidRPr="00924C9F">
        <w:rPr>
          <w:rFonts w:ascii="Arial" w:hAnsi="Arial" w:cs="Arial"/>
        </w:rPr>
        <w:t xml:space="preserve"> in accordance with Paragraph 6.5.1(a) above. For the avoidance of doubt, an </w:t>
      </w:r>
      <w:r w:rsidRPr="005C7226">
        <w:rPr>
          <w:rFonts w:ascii="Arial" w:hAnsi="Arial" w:cs="Arial"/>
          <w:b/>
          <w:bCs/>
        </w:rPr>
        <w:t>Embedded Small Power Station</w:t>
      </w:r>
      <w:r w:rsidRPr="00924C9F">
        <w:rPr>
          <w:rFonts w:ascii="Arial" w:hAnsi="Arial" w:cs="Arial"/>
        </w:rPr>
        <w:t xml:space="preserve"> with an </w:t>
      </w:r>
      <w:r w:rsidRPr="005C7226">
        <w:rPr>
          <w:rFonts w:ascii="Arial" w:hAnsi="Arial" w:cs="Arial"/>
          <w:b/>
          <w:bCs/>
        </w:rPr>
        <w:t>Export Capacity</w:t>
      </w:r>
      <w:r w:rsidRPr="00924C9F">
        <w:rPr>
          <w:rFonts w:ascii="Arial" w:hAnsi="Arial" w:cs="Arial"/>
        </w:rPr>
        <w:t xml:space="preserve"> below the </w:t>
      </w:r>
      <w:r w:rsidRPr="005C7226">
        <w:rPr>
          <w:rFonts w:ascii="Arial" w:hAnsi="Arial" w:cs="Arial"/>
          <w:b/>
          <w:bCs/>
        </w:rPr>
        <w:t>Evaluation of Transmission Impact</w:t>
      </w:r>
      <w:r w:rsidRPr="00924C9F">
        <w:rPr>
          <w:rFonts w:ascii="Arial" w:hAnsi="Arial" w:cs="Arial"/>
        </w:rPr>
        <w:t xml:space="preserve"> threshold will not be required to undergo an </w:t>
      </w:r>
      <w:r w:rsidRPr="005C7226">
        <w:rPr>
          <w:rFonts w:ascii="Arial" w:hAnsi="Arial" w:cs="Arial"/>
          <w:b/>
          <w:bCs/>
        </w:rPr>
        <w:t>Evaluation of Transmission Impact</w:t>
      </w:r>
      <w:r w:rsidRPr="00924C9F">
        <w:rPr>
          <w:rFonts w:ascii="Arial" w:hAnsi="Arial" w:cs="Arial"/>
        </w:rPr>
        <w:t>.</w:t>
      </w:r>
    </w:p>
    <w:p w14:paraId="65954315" w14:textId="31373039" w:rsidR="00924C9F" w:rsidRPr="00BB1C4C" w:rsidRDefault="00924C9F" w:rsidP="00924C9F">
      <w:pPr>
        <w:pStyle w:val="Heading4"/>
        <w:numPr>
          <w:ilvl w:val="0"/>
          <w:numId w:val="0"/>
        </w:numPr>
        <w:ind w:left="1706"/>
        <w:jc w:val="both"/>
        <w:rPr>
          <w:rFonts w:ascii="Arial" w:hAnsi="Arial" w:cs="Arial"/>
        </w:rPr>
      </w:pPr>
    </w:p>
    <w:p w14:paraId="3CD9B751" w14:textId="77777777" w:rsidR="00CA2ECB" w:rsidRDefault="00CA2ECB" w:rsidP="00CA2ECB">
      <w:pPr>
        <w:pStyle w:val="Heading4"/>
        <w:widowControl/>
        <w:numPr>
          <w:ilvl w:val="0"/>
          <w:numId w:val="0"/>
        </w:numPr>
        <w:ind w:left="1702" w:hanging="851"/>
        <w:jc w:val="both"/>
        <w:rPr>
          <w:rFonts w:ascii="Arial" w:hAnsi="Arial" w:cs="Arial"/>
        </w:rPr>
      </w:pPr>
      <w:r>
        <w:rPr>
          <w:rFonts w:ascii="Arial" w:hAnsi="Arial" w:cs="Arial"/>
        </w:rPr>
        <w:t>6.5.2</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Customer</w:t>
      </w:r>
      <w:r>
        <w:rPr>
          <w:rFonts w:ascii="Arial" w:hAnsi="Arial" w:cs="Arial"/>
        </w:rPr>
        <w:t xml:space="preserve"> of another </w:t>
      </w:r>
      <w:r>
        <w:rPr>
          <w:rFonts w:ascii="Arial" w:hAnsi="Arial" w:cs="Arial"/>
          <w:b/>
          <w:bCs/>
        </w:rPr>
        <w:t>Authorised Electricity Operator</w:t>
      </w:r>
      <w:r>
        <w:rPr>
          <w:rFonts w:ascii="Arial" w:hAnsi="Arial" w:cs="Arial"/>
        </w:rPr>
        <w:t xml:space="preserve"> connected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CA2ECB">
      <w:pPr>
        <w:pStyle w:val="Heading4"/>
        <w:widowControl/>
        <w:numPr>
          <w:ilvl w:val="0"/>
          <w:numId w:val="0"/>
        </w:numPr>
        <w:ind w:left="1702" w:hanging="851"/>
        <w:jc w:val="both"/>
        <w:rPr>
          <w:rFonts w:ascii="Arial" w:hAnsi="Arial" w:cs="Arial"/>
        </w:rPr>
      </w:pPr>
      <w:bookmarkStart w:id="84" w:name="_DV_M75"/>
      <w:bookmarkEnd w:id="84"/>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CF21AC">
      <w:pPr>
        <w:pStyle w:val="Heading4"/>
        <w:widowControl/>
        <w:numPr>
          <w:ilvl w:val="0"/>
          <w:numId w:val="0"/>
        </w:numPr>
        <w:ind w:left="1702" w:hanging="851"/>
        <w:jc w:val="both"/>
        <w:rPr>
          <w:rFonts w:ascii="Arial" w:hAnsi="Arial" w:cs="Arial"/>
        </w:rPr>
      </w:pPr>
      <w:bookmarkStart w:id="85" w:name="_DV_M76"/>
      <w:bookmarkEnd w:id="85"/>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w:t>
      </w:r>
      <w:r>
        <w:rPr>
          <w:rFonts w:ascii="Arial" w:hAnsi="Arial" w:cs="Arial"/>
        </w:rPr>
        <w:lastRenderedPageBreak/>
        <w:t xml:space="preserve">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2BA1B96F" w:rsidR="00CF21AC" w:rsidRDefault="00CF21AC" w:rsidP="00CF21AC">
      <w:pPr>
        <w:pStyle w:val="Heading4"/>
        <w:widowControl/>
        <w:numPr>
          <w:ilvl w:val="0"/>
          <w:numId w:val="0"/>
        </w:numPr>
        <w:ind w:left="1702" w:hanging="851"/>
        <w:jc w:val="both"/>
        <w:rPr>
          <w:rFonts w:ascii="Arial" w:hAnsi="Arial" w:cs="Arial"/>
        </w:rPr>
      </w:pPr>
      <w:r>
        <w:rPr>
          <w:rFonts w:ascii="Arial" w:hAnsi="Arial" w:cs="Arial"/>
        </w:rPr>
        <w:t>6.5.4A</w:t>
      </w:r>
      <w:r>
        <w:rPr>
          <w:rFonts w:ascii="Arial" w:hAnsi="Arial" w:cs="Arial"/>
        </w:rPr>
        <w:tab/>
      </w:r>
      <w:r w:rsidRPr="00050ECC">
        <w:rPr>
          <w:rFonts w:ascii="Arial" w:hAnsi="Arial" w:cs="Arial"/>
        </w:rPr>
        <w:t xml:space="preserve">If </w:t>
      </w:r>
      <w:proofErr w:type="gramStart"/>
      <w:r w:rsidRPr="00050ECC">
        <w:rPr>
          <w:rFonts w:ascii="Arial" w:hAnsi="Arial" w:cs="Arial"/>
          <w:b/>
          <w:bCs/>
        </w:rPr>
        <w:t>The</w:t>
      </w:r>
      <w:proofErr w:type="gramEnd"/>
      <w:r w:rsidRPr="00050ECC">
        <w:rPr>
          <w:rFonts w:ascii="Arial" w:hAnsi="Arial" w:cs="Arial"/>
          <w:b/>
          <w:bCs/>
        </w:rPr>
        <w:t xml:space="preserve"> Company</w:t>
      </w:r>
      <w:r w:rsidRPr="00050ECC">
        <w:rPr>
          <w:rFonts w:ascii="Arial" w:hAnsi="Arial" w:cs="Arial"/>
        </w:rPr>
        <w:t xml:space="preserve"> receives a request to use the </w:t>
      </w:r>
      <w:r w:rsidRPr="00050ECC">
        <w:rPr>
          <w:rFonts w:ascii="Arial" w:hAnsi="Arial" w:cs="Arial"/>
          <w:b/>
          <w:bCs/>
        </w:rPr>
        <w:t>NETS</w:t>
      </w:r>
      <w:r w:rsidRPr="00050ECC">
        <w:rPr>
          <w:rFonts w:ascii="Arial" w:hAnsi="Arial" w:cs="Arial"/>
        </w:rPr>
        <w:t xml:space="preserve"> which it believes could impact upon </w:t>
      </w:r>
      <w:r w:rsidRPr="00050ECC">
        <w:rPr>
          <w:rFonts w:ascii="Arial" w:hAnsi="Arial" w:cs="Arial"/>
          <w:b/>
        </w:rPr>
        <w:t>The User, The Company</w:t>
      </w:r>
      <w:r w:rsidRPr="00050ECC">
        <w:rPr>
          <w:rFonts w:ascii="Arial" w:hAnsi="Arial" w:cs="Arial"/>
        </w:rPr>
        <w:t xml:space="preserve"> shall follow </w:t>
      </w:r>
      <w:r w:rsidR="001B7DDF">
        <w:rPr>
          <w:rFonts w:ascii="Arial" w:hAnsi="Arial" w:cs="Arial"/>
        </w:rPr>
        <w:t xml:space="preserve">(unless it is a </w:t>
      </w:r>
      <w:r w:rsidR="001B7DDF">
        <w:rPr>
          <w:rFonts w:ascii="Arial" w:hAnsi="Arial" w:cs="Arial"/>
          <w:b/>
          <w:bCs/>
        </w:rPr>
        <w:t xml:space="preserve">Gated Application) </w:t>
      </w:r>
      <w:r w:rsidRPr="00050ECC">
        <w:rPr>
          <w:rFonts w:ascii="Arial" w:hAnsi="Arial" w:cs="Arial"/>
        </w:rPr>
        <w:t xml:space="preserve">the </w:t>
      </w:r>
      <w:r w:rsidRPr="00050ECC">
        <w:rPr>
          <w:rFonts w:ascii="Arial" w:hAnsi="Arial" w:cs="Arial"/>
          <w:b/>
        </w:rPr>
        <w:t>Interactivity Policy</w:t>
      </w:r>
      <w:r w:rsidRPr="00050ECC">
        <w:rPr>
          <w:rFonts w:ascii="Arial" w:hAnsi="Arial" w:cs="Arial"/>
        </w:rPr>
        <w:t xml:space="preserve"> adopted by </w:t>
      </w:r>
      <w:r w:rsidRPr="00050ECC">
        <w:rPr>
          <w:rFonts w:ascii="Arial" w:hAnsi="Arial" w:cs="Arial"/>
          <w:b/>
        </w:rPr>
        <w:t>The Company</w:t>
      </w:r>
      <w:r w:rsidRPr="00050ECC">
        <w:rPr>
          <w:rFonts w:ascii="Arial" w:hAnsi="Arial" w:cs="Arial"/>
        </w:rPr>
        <w:t xml:space="preserve"> for the purposes of managing</w:t>
      </w:r>
      <w:r w:rsidRPr="00050ECC">
        <w:rPr>
          <w:rFonts w:ascii="Arial" w:hAnsi="Arial" w:cs="Arial"/>
          <w:b/>
        </w:rPr>
        <w:t xml:space="preserve"> Interactivity</w:t>
      </w:r>
      <w:r w:rsidRPr="00050ECC">
        <w:rPr>
          <w:rFonts w:ascii="Arial" w:hAnsi="Arial" w:cs="Arial"/>
        </w:rPr>
        <w:t xml:space="preserve"> and published on its website as it may be amended from time to time.</w:t>
      </w:r>
    </w:p>
    <w:p w14:paraId="36570845" w14:textId="10BDE073" w:rsidR="00CA2ECB" w:rsidRDefault="00CA2ECB" w:rsidP="00CA2ECB">
      <w:pPr>
        <w:pStyle w:val="Heading4"/>
        <w:widowControl/>
        <w:numPr>
          <w:ilvl w:val="0"/>
          <w:numId w:val="0"/>
        </w:numPr>
        <w:ind w:left="1702" w:hanging="851"/>
        <w:jc w:val="both"/>
        <w:rPr>
          <w:rFonts w:ascii="Arial" w:hAnsi="Arial" w:cs="Arial"/>
        </w:rPr>
      </w:pPr>
    </w:p>
    <w:p w14:paraId="43E516F5" w14:textId="77777777" w:rsidR="00CA2ECB" w:rsidRDefault="00CA2ECB" w:rsidP="00CA2ECB">
      <w:pPr>
        <w:pStyle w:val="Heading4"/>
        <w:widowControl/>
        <w:numPr>
          <w:ilvl w:val="0"/>
          <w:numId w:val="0"/>
        </w:numPr>
        <w:ind w:left="1702" w:hanging="851"/>
        <w:jc w:val="both"/>
        <w:rPr>
          <w:rFonts w:ascii="Arial" w:hAnsi="Arial" w:cs="Arial"/>
        </w:rPr>
      </w:pPr>
      <w:bookmarkStart w:id="86" w:name="_DV_M77"/>
      <w:bookmarkEnd w:id="86"/>
      <w:r>
        <w:rPr>
          <w:rFonts w:ascii="Arial" w:hAnsi="Arial" w:cs="Arial"/>
        </w:rPr>
        <w:br w:type="page"/>
      </w:r>
    </w:p>
    <w:p w14:paraId="46AE9151" w14:textId="6D0D80FF" w:rsidR="00CA2ECB" w:rsidRDefault="00CA2ECB" w:rsidP="00CA2ECB">
      <w:pPr>
        <w:pStyle w:val="Heading3"/>
        <w:keepNext/>
        <w:widowControl/>
        <w:numPr>
          <w:ilvl w:val="0"/>
          <w:numId w:val="0"/>
        </w:numPr>
        <w:tabs>
          <w:tab w:val="num" w:pos="851"/>
        </w:tabs>
        <w:ind w:hanging="855"/>
        <w:jc w:val="both"/>
      </w:pPr>
      <w:bookmarkStart w:id="87" w:name="_DV_M78"/>
      <w:bookmarkEnd w:id="87"/>
      <w:r>
        <w:rPr>
          <w:rFonts w:ascii="Helvetica" w:hAnsi="Helvetica" w:cs="Helvetica"/>
        </w:rPr>
        <w:lastRenderedPageBreak/>
        <w:tab/>
        <w:t>6.5.5</w:t>
      </w:r>
      <w:r>
        <w:rPr>
          <w:rFonts w:ascii="Helvetica" w:hAnsi="Helvetica" w:cs="Helvetica"/>
        </w:rPr>
        <w:tab/>
      </w:r>
      <w:r>
        <w:rPr>
          <w:rFonts w:ascii="Helvetica" w:hAnsi="Helvetica" w:cs="Helvetica"/>
        </w:rPr>
        <w:tab/>
      </w:r>
      <w:r w:rsidR="00B56F1F">
        <w:t>Transmission Evaluation Application</w:t>
      </w:r>
    </w:p>
    <w:p w14:paraId="3209A1E0" w14:textId="77777777" w:rsidR="00CA2ECB" w:rsidRDefault="00CA2ECB" w:rsidP="00CA2ECB">
      <w:pPr>
        <w:widowControl/>
        <w:jc w:val="both"/>
        <w:rPr>
          <w:rFonts w:ascii="Arial" w:hAnsi="Arial" w:cs="Arial"/>
          <w:b/>
          <w:bCs/>
          <w:sz w:val="22"/>
          <w:szCs w:val="22"/>
        </w:rPr>
      </w:pPr>
    </w:p>
    <w:p w14:paraId="3693D2DC" w14:textId="71AA510F" w:rsidR="00CA2ECB" w:rsidRPr="00AA22BA" w:rsidRDefault="00CA2ECB" w:rsidP="00CA2ECB">
      <w:pPr>
        <w:widowControl/>
        <w:numPr>
          <w:ilvl w:val="3"/>
          <w:numId w:val="33"/>
        </w:numPr>
        <w:tabs>
          <w:tab w:val="clear" w:pos="1713"/>
          <w:tab w:val="left" w:pos="1701"/>
          <w:tab w:val="num" w:pos="2160"/>
        </w:tabs>
        <w:ind w:left="1701" w:hanging="872"/>
        <w:jc w:val="both"/>
        <w:rPr>
          <w:rFonts w:ascii="Arial" w:hAnsi="Arial" w:cs="Arial"/>
        </w:rPr>
      </w:pPr>
      <w:bookmarkStart w:id="88" w:name="_DV_M79"/>
      <w:bookmarkEnd w:id="88"/>
      <w:r w:rsidRPr="59769FBD">
        <w:rPr>
          <w:rFonts w:ascii="Arial" w:hAnsi="Arial" w:cs="Arial"/>
        </w:rPr>
        <w:t xml:space="preserve">Any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w:t>
      </w:r>
      <w:r w:rsidR="00B56F1F">
        <w:rPr>
          <w:rFonts w:ascii="Arial" w:hAnsi="Arial" w:cs="Arial"/>
        </w:rPr>
        <w:t>in the timescales specified in the</w:t>
      </w:r>
      <w:r w:rsidR="001E26CE">
        <w:rPr>
          <w:rFonts w:ascii="Arial" w:hAnsi="Arial" w:cs="Arial"/>
        </w:rPr>
        <w:t xml:space="preserve"> </w:t>
      </w:r>
      <w:r w:rsidR="001E26CE">
        <w:rPr>
          <w:rFonts w:ascii="Arial" w:hAnsi="Arial" w:cs="Arial"/>
          <w:b/>
          <w:bCs/>
        </w:rPr>
        <w:t>Gated Application and Offer Process</w:t>
      </w:r>
      <w:r w:rsidR="001E26CE">
        <w:rPr>
          <w:rFonts w:ascii="Arial" w:hAnsi="Arial" w:cs="Arial"/>
        </w:rPr>
        <w:t xml:space="preserve"> after being notified by</w:t>
      </w:r>
      <w:r w:rsidR="00B56F1F">
        <w:rPr>
          <w:rFonts w:ascii="Arial" w:hAnsi="Arial" w:cs="Arial"/>
        </w:rPr>
        <w:t xml:space="preserve"> </w:t>
      </w:r>
      <w:r w:rsidRPr="59769FBD">
        <w:rPr>
          <w:rFonts w:ascii="Arial" w:hAnsi="Arial" w:cs="Arial"/>
          <w:b/>
          <w:bCs/>
        </w:rPr>
        <w:t xml:space="preserve">Relevant Embedded </w:t>
      </w:r>
      <w:r w:rsidR="00AE1F43" w:rsidRPr="59769FBD">
        <w:rPr>
          <w:rFonts w:ascii="Arial" w:hAnsi="Arial" w:cs="Arial"/>
          <w:b/>
          <w:bCs/>
        </w:rPr>
        <w:t xml:space="preserve">Power Station(s) </w:t>
      </w:r>
      <w:r w:rsidR="00044427" w:rsidRPr="62221ABE">
        <w:rPr>
          <w:rFonts w:ascii="Arial" w:hAnsi="Arial" w:cs="Arial"/>
        </w:rPr>
        <w:t xml:space="preserve">that has an agreement for connection to and/or use of that </w:t>
      </w:r>
      <w:r w:rsidR="00044427" w:rsidRPr="62221ABE">
        <w:rPr>
          <w:rFonts w:ascii="Arial" w:hAnsi="Arial" w:cs="Arial"/>
          <w:b/>
          <w:bCs/>
        </w:rPr>
        <w:t xml:space="preserve">User’s Distribution System </w:t>
      </w:r>
      <w:r w:rsidR="00044427" w:rsidRPr="62221ABE">
        <w:rPr>
          <w:rFonts w:ascii="Arial" w:hAnsi="Arial" w:cs="Arial"/>
        </w:rPr>
        <w:t>and wants</w:t>
      </w:r>
      <w:r w:rsidR="00044427" w:rsidRPr="62221ABE">
        <w:rPr>
          <w:rFonts w:ascii="Arial" w:hAnsi="Arial" w:cs="Arial"/>
          <w:b/>
          <w:bCs/>
        </w:rPr>
        <w:t xml:space="preserve"> </w:t>
      </w:r>
      <w:r w:rsidR="00044427" w:rsidRPr="62221ABE">
        <w:rPr>
          <w:rFonts w:ascii="Arial" w:hAnsi="Arial" w:cs="Arial"/>
        </w:rPr>
        <w:t xml:space="preserve">the </w:t>
      </w:r>
      <w:r w:rsidR="00044427" w:rsidRPr="62221ABE">
        <w:rPr>
          <w:rFonts w:ascii="Arial" w:hAnsi="Arial" w:cs="Arial"/>
          <w:b/>
          <w:bCs/>
        </w:rPr>
        <w:t xml:space="preserve">User </w:t>
      </w:r>
      <w:r w:rsidR="00044427" w:rsidRPr="62221ABE">
        <w:rPr>
          <w:rFonts w:ascii="Arial" w:hAnsi="Arial" w:cs="Arial"/>
        </w:rPr>
        <w:t xml:space="preserve">to submit  (and has met any requirements of the </w:t>
      </w:r>
      <w:r w:rsidR="00044427" w:rsidRPr="62221ABE">
        <w:rPr>
          <w:rFonts w:ascii="Arial" w:hAnsi="Arial" w:cs="Arial"/>
          <w:b/>
          <w:bCs/>
        </w:rPr>
        <w:t xml:space="preserve">User </w:t>
      </w:r>
      <w:r w:rsidR="00044427" w:rsidRPr="62221ABE">
        <w:rPr>
          <w:rFonts w:ascii="Arial" w:hAnsi="Arial" w:cs="Arial"/>
        </w:rPr>
        <w:t>in this respect)</w:t>
      </w:r>
      <w:r w:rsidR="00AE1F43" w:rsidRPr="59769FBD">
        <w:rPr>
          <w:rFonts w:ascii="Arial" w:hAnsi="Arial" w:cs="Arial"/>
        </w:rPr>
        <w:t xml:space="preserve"> an </w:t>
      </w:r>
      <w:r w:rsidR="00AE1F43" w:rsidRPr="59769FBD">
        <w:rPr>
          <w:rFonts w:ascii="Arial" w:hAnsi="Arial" w:cs="Arial"/>
          <w:b/>
          <w:bCs/>
        </w:rPr>
        <w:t>Evaluation of Transmission Impact</w:t>
      </w:r>
      <w:r w:rsidR="00AE1F43" w:rsidRPr="59769FBD">
        <w:rPr>
          <w:rFonts w:ascii="Arial" w:hAnsi="Arial" w:cs="Arial"/>
        </w:rPr>
        <w:t xml:space="preserve"> in the form of</w:t>
      </w:r>
      <w:r w:rsidR="00AE1F43" w:rsidRPr="59769FBD">
        <w:rPr>
          <w:rFonts w:ascii="Arial" w:hAnsi="Arial" w:cs="Arial"/>
          <w:b/>
          <w:bCs/>
        </w:rPr>
        <w:t xml:space="preserve"> </w:t>
      </w:r>
      <w:r w:rsidR="00AE1F43" w:rsidRPr="59769FBD">
        <w:rPr>
          <w:rFonts w:ascii="Arial" w:hAnsi="Arial" w:cs="Arial"/>
        </w:rPr>
        <w:t xml:space="preserve">a </w:t>
      </w:r>
      <w:r w:rsidR="00044427">
        <w:rPr>
          <w:rFonts w:ascii="Arial" w:hAnsi="Arial" w:cs="Arial"/>
          <w:b/>
          <w:bCs/>
        </w:rPr>
        <w:t>Transmission Evaluation Application</w:t>
      </w:r>
      <w:r w:rsidR="002B683A" w:rsidRPr="59769FBD">
        <w:rPr>
          <w:rFonts w:ascii="Arial" w:hAnsi="Arial" w:cs="Arial"/>
        </w:rPr>
        <w:t>.</w:t>
      </w:r>
      <w:r w:rsidRPr="59769FBD">
        <w:rPr>
          <w:rFonts w:ascii="Arial" w:hAnsi="Arial" w:cs="Arial"/>
        </w:rPr>
        <w:t xml:space="preserve">  Such a submission by a </w:t>
      </w:r>
      <w:r w:rsidRPr="59769FBD">
        <w:rPr>
          <w:rFonts w:ascii="Arial" w:hAnsi="Arial" w:cs="Arial"/>
          <w:b/>
          <w:bCs/>
        </w:rPr>
        <w:t>User</w:t>
      </w:r>
      <w:r w:rsidRPr="59769FBD">
        <w:rPr>
          <w:rFonts w:ascii="Arial" w:hAnsi="Arial" w:cs="Arial"/>
        </w:rPr>
        <w:t xml:space="preserve"> who owns or operates a </w:t>
      </w:r>
      <w:r w:rsidRPr="59769FBD">
        <w:rPr>
          <w:rFonts w:ascii="Arial" w:hAnsi="Arial" w:cs="Arial"/>
          <w:b/>
          <w:bCs/>
        </w:rPr>
        <w:t xml:space="preserve">Distribution System </w:t>
      </w:r>
      <w:r w:rsidRPr="59769FBD">
        <w:rPr>
          <w:rFonts w:ascii="Arial" w:hAnsi="Arial" w:cs="Arial"/>
        </w:rPr>
        <w:t>of a</w:t>
      </w:r>
      <w:r w:rsidR="00044427">
        <w:rPr>
          <w:rFonts w:ascii="Arial" w:hAnsi="Arial" w:cs="Arial"/>
        </w:rPr>
        <w:t xml:space="preserve"> </w:t>
      </w:r>
      <w:r w:rsidR="00044427">
        <w:rPr>
          <w:rFonts w:ascii="Arial" w:hAnsi="Arial" w:cs="Arial"/>
          <w:b/>
          <w:bCs/>
        </w:rPr>
        <w:t>Transmission Evaluation Application</w:t>
      </w:r>
      <w:r w:rsidRPr="59769FBD">
        <w:rPr>
          <w:rFonts w:ascii="Arial" w:hAnsi="Arial" w:cs="Arial"/>
        </w:rPr>
        <w:t xml:space="preserve"> 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9EA49F5" w:rsidR="00CA2ECB" w:rsidRPr="00AA22BA" w:rsidRDefault="00CA2ECB" w:rsidP="00CA2ECB">
      <w:pPr>
        <w:widowControl/>
        <w:numPr>
          <w:ilvl w:val="3"/>
          <w:numId w:val="33"/>
        </w:numPr>
        <w:tabs>
          <w:tab w:val="clear" w:pos="1713"/>
          <w:tab w:val="num" w:pos="1701"/>
          <w:tab w:val="num" w:pos="2160"/>
        </w:tabs>
        <w:ind w:left="1701" w:hanging="872"/>
        <w:jc w:val="both"/>
        <w:rPr>
          <w:rFonts w:ascii="Arial" w:hAnsi="Arial" w:cs="Arial"/>
        </w:rPr>
      </w:pPr>
      <w:bookmarkStart w:id="89" w:name="_DV_M80"/>
      <w:bookmarkEnd w:id="89"/>
      <w:r w:rsidRPr="00AA22BA">
        <w:rPr>
          <w:rFonts w:ascii="Arial" w:hAnsi="Arial" w:cs="Arial"/>
        </w:rPr>
        <w:t xml:space="preserve">The </w:t>
      </w:r>
      <w:r w:rsidR="006B63F7">
        <w:rPr>
          <w:rFonts w:ascii="Arial" w:hAnsi="Arial" w:cs="Arial"/>
          <w:b/>
          <w:bCs/>
        </w:rPr>
        <w:t>Transmission Evaluation Application</w:t>
      </w:r>
      <w:r w:rsidR="006B63F7" w:rsidRPr="59769FBD">
        <w:rPr>
          <w:rFonts w:ascii="Arial" w:hAnsi="Arial" w:cs="Arial"/>
        </w:rPr>
        <w:t xml:space="preserve"> </w:t>
      </w:r>
      <w:r w:rsidRPr="00AA22BA">
        <w:rPr>
          <w:rFonts w:ascii="Arial" w:hAnsi="Arial" w:cs="Arial"/>
        </w:rPr>
        <w:t xml:space="preserve">must include the Technical Information in respect of such </w:t>
      </w:r>
      <w:r w:rsidRPr="00AA22BA">
        <w:rPr>
          <w:rFonts w:ascii="Arial" w:hAnsi="Arial" w:cs="Arial"/>
          <w:b/>
          <w:bCs/>
        </w:rPr>
        <w:t>Power Station</w:t>
      </w:r>
      <w:r w:rsidR="00020142">
        <w:rPr>
          <w:rFonts w:ascii="Arial" w:hAnsi="Arial" w:cs="Arial"/>
          <w:b/>
          <w:bCs/>
        </w:rPr>
        <w:t>(s)</w:t>
      </w:r>
      <w:r w:rsidRPr="00AA22BA">
        <w:rPr>
          <w:rFonts w:ascii="Arial" w:hAnsi="Arial" w:cs="Arial"/>
        </w:rPr>
        <w:t xml:space="preserve"> and its proposed date of connection to and / or for the use of the </w:t>
      </w:r>
      <w:r w:rsidRPr="00AA22BA">
        <w:rPr>
          <w:rFonts w:ascii="Arial" w:hAnsi="Arial" w:cs="Arial"/>
          <w:b/>
          <w:bCs/>
        </w:rPr>
        <w:t>Distribution System</w:t>
      </w:r>
      <w:r w:rsidRPr="00AA22BA">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7147E0E8" w:rsidR="00CA2ECB" w:rsidRPr="006B63F7" w:rsidRDefault="006B63F7" w:rsidP="00CA2ECB">
      <w:pPr>
        <w:widowControl/>
        <w:numPr>
          <w:ilvl w:val="3"/>
          <w:numId w:val="33"/>
        </w:numPr>
        <w:tabs>
          <w:tab w:val="clear" w:pos="1713"/>
          <w:tab w:val="num" w:pos="1701"/>
          <w:tab w:val="num" w:pos="2160"/>
        </w:tabs>
        <w:ind w:left="1701" w:hanging="872"/>
        <w:jc w:val="both"/>
        <w:rPr>
          <w:rFonts w:ascii="Arial" w:hAnsi="Arial" w:cs="Arial"/>
        </w:rPr>
      </w:pPr>
      <w:bookmarkStart w:id="90" w:name="_DV_M81"/>
      <w:bookmarkEnd w:id="90"/>
      <w:r w:rsidRPr="002A1134">
        <w:rPr>
          <w:rFonts w:ascii="Arial" w:hAnsi="Arial" w:cs="Arial"/>
        </w:rPr>
        <w:t>Not Used</w:t>
      </w:r>
      <w:r w:rsidR="00CA2ECB" w:rsidRPr="006B63F7">
        <w:rPr>
          <w:rFonts w:ascii="Arial" w:hAnsi="Arial" w:cs="Arial"/>
        </w:rPr>
        <w:t xml:space="preserve">. </w:t>
      </w:r>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76B83FB9" w:rsidR="00CA2ECB" w:rsidRPr="00AA22BA" w:rsidRDefault="00CA2ECB" w:rsidP="00CA2ECB">
      <w:pPr>
        <w:widowControl/>
        <w:ind w:left="1701" w:hanging="900"/>
        <w:jc w:val="both"/>
        <w:rPr>
          <w:rFonts w:ascii="Arial" w:hAnsi="Arial" w:cs="Arial"/>
        </w:rPr>
      </w:pPr>
      <w:bookmarkStart w:id="91" w:name="_DV_M82"/>
      <w:bookmarkEnd w:id="91"/>
      <w:r w:rsidRPr="59769FBD">
        <w:rPr>
          <w:rFonts w:ascii="Arial" w:hAnsi="Arial" w:cs="Arial"/>
        </w:rPr>
        <w:t xml:space="preserve">6.5.5.4 </w:t>
      </w:r>
      <w:r w:rsidR="006B63F7">
        <w:rPr>
          <w:rFonts w:ascii="Arial" w:hAnsi="Arial" w:cs="Arial"/>
        </w:rPr>
        <w:tab/>
        <w:t>Not Used</w:t>
      </w:r>
      <w:r w:rsidRPr="59769FBD">
        <w:rPr>
          <w:rFonts w:ascii="Arial" w:hAnsi="Arial" w:cs="Arial"/>
        </w:rPr>
        <w:t xml:space="preserve">.   </w:t>
      </w:r>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4645BE7E" w:rsidR="00CA2ECB" w:rsidRPr="00FC7553" w:rsidRDefault="00CA2ECB" w:rsidP="00FC7553">
      <w:pPr>
        <w:widowControl/>
        <w:numPr>
          <w:ilvl w:val="3"/>
          <w:numId w:val="34"/>
        </w:numPr>
        <w:tabs>
          <w:tab w:val="num" w:pos="1701"/>
        </w:tabs>
        <w:ind w:left="1701" w:hanging="872"/>
        <w:jc w:val="both"/>
        <w:rPr>
          <w:rFonts w:ascii="Arial" w:hAnsi="Arial" w:cs="Arial"/>
        </w:rPr>
      </w:pPr>
      <w:bookmarkStart w:id="92" w:name="_DV_M83"/>
      <w:bookmarkEnd w:id="92"/>
      <w:r w:rsidRPr="00AA22BA">
        <w:rPr>
          <w:rFonts w:ascii="Arial" w:hAnsi="Arial" w:cs="Arial"/>
        </w:rPr>
        <w:t xml:space="preserve">The </w:t>
      </w:r>
      <w:r w:rsidR="006B63F7">
        <w:rPr>
          <w:rFonts w:ascii="Arial" w:hAnsi="Arial" w:cs="Arial"/>
          <w:b/>
          <w:bCs/>
        </w:rPr>
        <w:t>Transmission Evaluation Application</w:t>
      </w:r>
      <w:r w:rsidR="006B63F7" w:rsidRPr="59769FBD">
        <w:rPr>
          <w:rFonts w:ascii="Arial" w:hAnsi="Arial" w:cs="Arial"/>
        </w:rPr>
        <w:t xml:space="preserve"> </w:t>
      </w:r>
      <w:r w:rsidRPr="00AA22BA">
        <w:rPr>
          <w:rFonts w:ascii="Arial" w:hAnsi="Arial" w:cs="Arial"/>
        </w:rPr>
        <w:t xml:space="preserve">shall be deemed to be a </w:t>
      </w:r>
      <w:r w:rsidRPr="00AA22BA">
        <w:rPr>
          <w:rFonts w:ascii="Arial" w:hAnsi="Arial" w:cs="Arial"/>
          <w:b/>
          <w:bCs/>
        </w:rPr>
        <w:t>Modification Application</w:t>
      </w:r>
      <w:r w:rsidRPr="00AA22BA">
        <w:rPr>
          <w:rFonts w:ascii="Arial" w:hAnsi="Arial" w:cs="Arial"/>
        </w:rPr>
        <w:t xml:space="preserve"> for the purposes of the </w:t>
      </w:r>
      <w:r w:rsidRPr="00AA22BA">
        <w:rPr>
          <w:rFonts w:ascii="Arial" w:hAnsi="Arial" w:cs="Arial"/>
          <w:b/>
          <w:bCs/>
        </w:rPr>
        <w:t xml:space="preserve">Charging Statements </w:t>
      </w:r>
      <w:r w:rsidRPr="00AA22BA">
        <w:rPr>
          <w:rFonts w:ascii="Arial" w:hAnsi="Arial" w:cs="Arial"/>
        </w:rPr>
        <w:t xml:space="preserve">and Paragraphs 1.3.2, 6.9.2, 6.9.4 and 6.10 of the </w:t>
      </w:r>
      <w:r w:rsidRPr="00AA22BA">
        <w:rPr>
          <w:rFonts w:ascii="Arial" w:hAnsi="Arial" w:cs="Arial"/>
          <w:b/>
          <w:bCs/>
        </w:rPr>
        <w:t>CUSC</w:t>
      </w:r>
      <w:r w:rsidRPr="00AA22BA">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E13A843" w:rsidR="00CA2ECB" w:rsidRPr="00AA22BA" w:rsidRDefault="00CA2ECB" w:rsidP="00CA2ECB">
      <w:pPr>
        <w:widowControl/>
        <w:numPr>
          <w:ilvl w:val="3"/>
          <w:numId w:val="34"/>
        </w:numPr>
        <w:tabs>
          <w:tab w:val="num" w:pos="1701"/>
        </w:tabs>
        <w:ind w:left="1701" w:hanging="872"/>
        <w:jc w:val="both"/>
        <w:rPr>
          <w:rFonts w:ascii="Arial" w:hAnsi="Arial" w:cs="Arial"/>
        </w:rPr>
      </w:pPr>
      <w:bookmarkStart w:id="93" w:name="_DV_M84"/>
      <w:bookmarkEnd w:id="93"/>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Power Station</w:t>
      </w:r>
      <w:r w:rsidR="00D30B81">
        <w:rPr>
          <w:rFonts w:ascii="Arial" w:hAnsi="Arial" w:cs="Arial"/>
          <w:b/>
          <w:bCs/>
        </w:rPr>
        <w:t>(s)</w:t>
      </w:r>
      <w:r w:rsidRPr="00AA22BA">
        <w:rPr>
          <w:rFonts w:ascii="Arial" w:hAnsi="Arial" w:cs="Arial"/>
          <w:b/>
          <w:bCs/>
        </w:rPr>
        <w:t xml:space="preserve"> </w:t>
      </w:r>
      <w:r w:rsidRPr="00AA22BA">
        <w:rPr>
          <w:rFonts w:ascii="Arial" w:hAnsi="Arial" w:cs="Arial"/>
        </w:rPr>
        <w:t xml:space="preserve">has </w:t>
      </w:r>
      <w:r w:rsidR="000623AE" w:rsidRPr="00AA22BA">
        <w:rPr>
          <w:rFonts w:ascii="Arial" w:hAnsi="Arial" w:cs="Arial"/>
        </w:rPr>
        <w:t>no significant</w:t>
      </w:r>
      <w:r w:rsidRPr="00AA22BA">
        <w:rPr>
          <w:rFonts w:ascii="Arial" w:hAnsi="Arial" w:cs="Arial"/>
        </w:rPr>
        <w:t xml:space="preserve"> impact on the </w:t>
      </w:r>
      <w:r w:rsidRPr="00AA22BA">
        <w:rPr>
          <w:rFonts w:ascii="Arial" w:hAnsi="Arial" w:cs="Arial"/>
          <w:b/>
          <w:bCs/>
        </w:rPr>
        <w:t>National Electricity Transmission System</w:t>
      </w:r>
      <w:r w:rsidRPr="00AA22BA">
        <w:rPr>
          <w:rFonts w:ascii="Arial" w:hAnsi="Arial" w:cs="Arial"/>
        </w:rPr>
        <w:t xml:space="preserve"> </w:t>
      </w:r>
      <w:r w:rsidR="005E0771" w:rsidRPr="005E0771">
        <w:rPr>
          <w:rFonts w:ascii="Arial" w:hAnsi="Arial" w:cs="Arial"/>
          <w:b/>
          <w:bCs/>
        </w:rPr>
        <w:t>or</w:t>
      </w:r>
      <w:r w:rsidR="005E0771">
        <w:rPr>
          <w:rFonts w:ascii="Arial" w:hAnsi="Arial" w:cs="Arial"/>
          <w:b/>
          <w:bCs/>
        </w:rPr>
        <w:t xml:space="preserve"> The Company’s </w:t>
      </w:r>
      <w:r w:rsidR="005E0771" w:rsidRPr="002A1134">
        <w:rPr>
          <w:rFonts w:ascii="Arial" w:hAnsi="Arial" w:cs="Arial"/>
        </w:rPr>
        <w:t xml:space="preserve">assessment of the </w:t>
      </w:r>
      <w:r w:rsidR="005E0771">
        <w:rPr>
          <w:rFonts w:ascii="Arial" w:hAnsi="Arial" w:cs="Arial"/>
          <w:b/>
          <w:bCs/>
        </w:rPr>
        <w:t>Transmission Evaluation Application</w:t>
      </w:r>
      <w:r w:rsidR="005E0771" w:rsidRPr="59769FBD">
        <w:rPr>
          <w:rFonts w:ascii="Arial" w:hAnsi="Arial" w:cs="Arial"/>
        </w:rPr>
        <w:t xml:space="preserve"> </w:t>
      </w:r>
      <w:r w:rsidRPr="00AA22BA">
        <w:rPr>
          <w:rFonts w:ascii="Arial" w:hAnsi="Arial" w:cs="Arial"/>
        </w:rPr>
        <w:t xml:space="preserve">indicates that no works are required nor any </w:t>
      </w:r>
      <w:r w:rsidRPr="00AA22BA">
        <w:rPr>
          <w:rFonts w:ascii="Arial" w:hAnsi="Arial" w:cs="Arial"/>
          <w:b/>
          <w:bCs/>
        </w:rPr>
        <w:t xml:space="preserve">Site Specific Requirements </w:t>
      </w:r>
      <w:r w:rsidRPr="00AA22BA">
        <w:rPr>
          <w:rFonts w:ascii="Arial" w:hAnsi="Arial" w:cs="Arial"/>
        </w:rPr>
        <w:t xml:space="preserve">are necessary, </w:t>
      </w:r>
      <w:r w:rsidR="00A033B7" w:rsidRPr="398B6167">
        <w:rPr>
          <w:rFonts w:ascii="Arial" w:hAnsi="Arial" w:cs="Arial"/>
          <w:b/>
          <w:bCs/>
        </w:rPr>
        <w:t>The Company</w:t>
      </w:r>
      <w:r w:rsidR="00A033B7" w:rsidRPr="398B6167">
        <w:rPr>
          <w:rFonts w:ascii="Arial" w:hAnsi="Arial" w:cs="Arial"/>
        </w:rPr>
        <w:t xml:space="preserve"> shall notify the </w:t>
      </w:r>
      <w:r w:rsidR="00A033B7" w:rsidRPr="398B6167">
        <w:rPr>
          <w:rFonts w:ascii="Arial" w:hAnsi="Arial" w:cs="Arial"/>
          <w:b/>
          <w:bCs/>
        </w:rPr>
        <w:t>User</w:t>
      </w:r>
      <w:r w:rsidR="00A033B7" w:rsidRPr="398B6167">
        <w:rPr>
          <w:rFonts w:ascii="Arial" w:hAnsi="Arial" w:cs="Arial"/>
        </w:rPr>
        <w:t xml:space="preserve"> in the form at Exhibit V</w:t>
      </w:r>
      <w:r w:rsidR="00A033B7">
        <w:rPr>
          <w:rFonts w:ascii="Arial" w:hAnsi="Arial" w:cs="Arial"/>
        </w:rPr>
        <w:t xml:space="preserve"> as soon as reasonably practical and in any event prior to the end of the </w:t>
      </w:r>
      <w:r w:rsidR="00A033B7" w:rsidRPr="00486F13">
        <w:rPr>
          <w:rFonts w:ascii="Arial" w:hAnsi="Arial" w:cs="Arial"/>
          <w:b/>
          <w:bCs/>
        </w:rPr>
        <w:t>Gated Design Process</w:t>
      </w:r>
      <w:r w:rsidR="00A033B7">
        <w:rPr>
          <w:rFonts w:ascii="Arial" w:hAnsi="Arial" w:cs="Arial"/>
        </w:rPr>
        <w:t xml:space="preserve"> </w:t>
      </w:r>
      <w:r w:rsidR="00A033B7" w:rsidRPr="398B6167">
        <w:rPr>
          <w:rFonts w:ascii="Arial" w:hAnsi="Arial" w:cs="Arial"/>
        </w:rPr>
        <w:t xml:space="preserve">and </w:t>
      </w:r>
      <w:r w:rsidR="00A033B7">
        <w:rPr>
          <w:rFonts w:ascii="Arial" w:hAnsi="Arial" w:cs="Arial"/>
        </w:rPr>
        <w:t xml:space="preserve">in such circumstances </w:t>
      </w:r>
      <w:r w:rsidR="00A033B7" w:rsidRPr="398B6167">
        <w:rPr>
          <w:rFonts w:ascii="Arial" w:hAnsi="Arial" w:cs="Arial"/>
        </w:rPr>
        <w:t>the</w:t>
      </w:r>
      <w:r w:rsidR="00A033B7" w:rsidRPr="398B6167">
        <w:rPr>
          <w:rFonts w:ascii="Arial" w:hAnsi="Arial" w:cs="Arial"/>
          <w:b/>
          <w:bCs/>
        </w:rPr>
        <w:t xml:space="preserve"> Transmission Evaluation Application </w:t>
      </w:r>
      <w:r w:rsidR="00A033B7" w:rsidRPr="398B6167">
        <w:rPr>
          <w:rFonts w:ascii="Arial" w:hAnsi="Arial" w:cs="Arial"/>
        </w:rPr>
        <w:t xml:space="preserve">shall be </w:t>
      </w:r>
      <w:r w:rsidR="00A033B7">
        <w:rPr>
          <w:rFonts w:ascii="Arial" w:hAnsi="Arial" w:cs="Arial"/>
        </w:rPr>
        <w:t>concluded.</w:t>
      </w:r>
      <w:r w:rsidR="006F7F4B">
        <w:rPr>
          <w:rFonts w:ascii="Arial" w:hAnsi="Arial" w:cs="Arial"/>
          <w:b/>
          <w:bCs/>
        </w:rPr>
        <w:t xml:space="preserve"> </w:t>
      </w:r>
      <w:r w:rsidR="006F7F4B">
        <w:rPr>
          <w:rFonts w:ascii="Arial" w:hAnsi="Arial" w:cs="Arial"/>
        </w:rPr>
        <w:t>F</w:t>
      </w:r>
      <w:r w:rsidRPr="00AA22BA">
        <w:rPr>
          <w:rFonts w:ascii="Arial" w:hAnsi="Arial" w:cs="Arial"/>
        </w:rPr>
        <w:t>or the purposes of Paragraph 6.5.1(</w:t>
      </w:r>
      <w:r w:rsidR="00E264B4">
        <w:rPr>
          <w:rFonts w:ascii="Arial" w:hAnsi="Arial" w:cs="Arial"/>
        </w:rPr>
        <w:t>c</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may </w:t>
      </w:r>
      <w:r w:rsidRPr="00AA22BA">
        <w:rPr>
          <w:rFonts w:ascii="Arial" w:hAnsi="Arial" w:cs="Arial"/>
          <w:b/>
          <w:bCs/>
        </w:rPr>
        <w:t xml:space="preserve">Energise </w:t>
      </w:r>
      <w:r w:rsidRPr="00AA22BA">
        <w:rPr>
          <w:rFonts w:ascii="Arial" w:hAnsi="Arial" w:cs="Arial"/>
        </w:rPr>
        <w:t xml:space="preserve">the connection of the </w:t>
      </w:r>
      <w:r w:rsidRPr="00AA22BA">
        <w:rPr>
          <w:rFonts w:ascii="Arial" w:hAnsi="Arial" w:cs="Arial"/>
          <w:b/>
          <w:bCs/>
        </w:rPr>
        <w:t>Power Station</w:t>
      </w:r>
      <w:r w:rsidR="00716934">
        <w:rPr>
          <w:rFonts w:ascii="Arial" w:hAnsi="Arial" w:cs="Arial"/>
          <w:b/>
          <w:bCs/>
        </w:rPr>
        <w:t>(s)</w:t>
      </w:r>
      <w:r w:rsidRPr="00AA22BA">
        <w:rPr>
          <w:rFonts w:ascii="Arial" w:hAnsi="Arial" w:cs="Arial"/>
          <w:b/>
          <w:bCs/>
        </w:rPr>
        <w:t xml:space="preserve"> </w:t>
      </w:r>
      <w:r w:rsidRPr="00AA22BA">
        <w:rPr>
          <w:rFonts w:ascii="Arial" w:hAnsi="Arial" w:cs="Arial"/>
        </w:rPr>
        <w:t xml:space="preserve">or permit the use of its </w:t>
      </w:r>
      <w:r w:rsidRPr="00AA22BA">
        <w:rPr>
          <w:rFonts w:ascii="Arial" w:hAnsi="Arial" w:cs="Arial"/>
          <w:b/>
          <w:bCs/>
        </w:rPr>
        <w:t>Distribution System</w:t>
      </w:r>
      <w:r w:rsidRPr="00AA22BA">
        <w:rPr>
          <w:rFonts w:ascii="Arial" w:hAnsi="Arial" w:cs="Arial"/>
        </w:rPr>
        <w:t xml:space="preserve"> by the </w:t>
      </w:r>
      <w:r w:rsidRPr="00AA22BA">
        <w:rPr>
          <w:rFonts w:ascii="Arial" w:hAnsi="Arial" w:cs="Arial"/>
          <w:b/>
          <w:bCs/>
        </w:rPr>
        <w:t>Power Station</w:t>
      </w:r>
      <w:r w:rsidR="00716934">
        <w:rPr>
          <w:rFonts w:ascii="Arial" w:hAnsi="Arial" w:cs="Arial"/>
          <w:b/>
          <w:bCs/>
        </w:rPr>
        <w:t>(s)</w:t>
      </w:r>
      <w:r w:rsidRPr="00AA22BA">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70679572" w:rsidR="00CA2ECB" w:rsidRPr="00AA22BA" w:rsidRDefault="002B4E81" w:rsidP="00CA2ECB">
      <w:pPr>
        <w:widowControl/>
        <w:numPr>
          <w:ilvl w:val="3"/>
          <w:numId w:val="34"/>
        </w:numPr>
        <w:tabs>
          <w:tab w:val="num" w:pos="1701"/>
        </w:tabs>
        <w:ind w:left="1701" w:hanging="872"/>
        <w:jc w:val="both"/>
        <w:rPr>
          <w:rFonts w:ascii="Arial" w:hAnsi="Arial" w:cs="Arial"/>
        </w:rPr>
      </w:pPr>
      <w:bookmarkStart w:id="94" w:name="_DV_M85"/>
      <w:bookmarkEnd w:id="94"/>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(or it is otherwise provided for under the </w:t>
      </w:r>
      <w:r w:rsidRPr="00486F13">
        <w:rPr>
          <w:rFonts w:ascii="Arial" w:hAnsi="Arial" w:cs="Arial"/>
          <w:b/>
          <w:bCs/>
        </w:rPr>
        <w:t>Transmission Impact Assessment</w:t>
      </w:r>
      <w:r w:rsidRPr="398B6167">
        <w:rPr>
          <w:rFonts w:ascii="Arial" w:hAnsi="Arial" w:cs="Arial"/>
        </w:rPr>
        <w:t xml:space="preserve"> process in the </w:t>
      </w:r>
      <w:r w:rsidRPr="00486F13">
        <w:rPr>
          <w:rFonts w:ascii="Arial" w:hAnsi="Arial" w:cs="Arial"/>
          <w:b/>
          <w:bCs/>
        </w:rPr>
        <w:t>Bilateral Connection Agreement</w:t>
      </w:r>
      <w:r w:rsidRPr="398B6167">
        <w:rPr>
          <w:rFonts w:ascii="Arial" w:hAnsi="Arial" w:cs="Arial"/>
        </w:rPr>
        <w:t xml:space="preserve">) </w:t>
      </w:r>
      <w:r w:rsidR="00CA2ECB" w:rsidRPr="00AA22BA">
        <w:rPr>
          <w:rFonts w:ascii="Arial" w:hAnsi="Arial" w:cs="Arial"/>
        </w:rPr>
        <w:t xml:space="preserve">the </w:t>
      </w:r>
      <w:r w:rsidR="00CA2ECB" w:rsidRPr="00AA22BA">
        <w:rPr>
          <w:rFonts w:ascii="Arial" w:hAnsi="Arial" w:cs="Arial"/>
          <w:b/>
          <w:bCs/>
        </w:rPr>
        <w:t xml:space="preserve">User </w:t>
      </w:r>
      <w:r w:rsidR="00CA2ECB" w:rsidRPr="00AA22BA">
        <w:rPr>
          <w:rFonts w:ascii="Arial" w:hAnsi="Arial" w:cs="Arial"/>
        </w:rPr>
        <w:t xml:space="preserve">who owns or operates a </w:t>
      </w:r>
      <w:r w:rsidR="00CA2ECB" w:rsidRPr="00AA22BA">
        <w:rPr>
          <w:rFonts w:ascii="Arial" w:hAnsi="Arial" w:cs="Arial"/>
          <w:b/>
          <w:bCs/>
        </w:rPr>
        <w:t>Distribution System</w:t>
      </w:r>
      <w:r w:rsidR="00CA2ECB" w:rsidRPr="00AA22BA">
        <w:rPr>
          <w:rFonts w:ascii="Arial" w:hAnsi="Arial" w:cs="Arial"/>
        </w:rPr>
        <w:t xml:space="preserve"> shall not energise the connection of nor permit the use of its </w:t>
      </w:r>
      <w:r w:rsidR="00CA2ECB" w:rsidRPr="00AA22BA">
        <w:rPr>
          <w:rFonts w:ascii="Arial" w:hAnsi="Arial" w:cs="Arial"/>
          <w:b/>
          <w:bCs/>
        </w:rPr>
        <w:t xml:space="preserve">Distribution System </w:t>
      </w:r>
      <w:r w:rsidR="00CA2ECB" w:rsidRPr="00AA22BA">
        <w:rPr>
          <w:rFonts w:ascii="Arial" w:hAnsi="Arial" w:cs="Arial"/>
        </w:rPr>
        <w:t xml:space="preserve">by the </w:t>
      </w:r>
      <w:r w:rsidR="00CA2ECB" w:rsidRPr="00AA22BA">
        <w:rPr>
          <w:rFonts w:ascii="Arial" w:hAnsi="Arial" w:cs="Arial"/>
          <w:b/>
          <w:bCs/>
        </w:rPr>
        <w:t xml:space="preserve">Power </w:t>
      </w:r>
      <w:r w:rsidR="00CA2ECB" w:rsidRPr="00AA22BA">
        <w:rPr>
          <w:rFonts w:ascii="Arial" w:hAnsi="Arial" w:cs="Arial"/>
          <w:b/>
          <w:bCs/>
        </w:rPr>
        <w:lastRenderedPageBreak/>
        <w:t>Station</w:t>
      </w:r>
      <w:r w:rsidR="00C230AD">
        <w:rPr>
          <w:rFonts w:ascii="Arial" w:hAnsi="Arial" w:cs="Arial"/>
          <w:b/>
          <w:bCs/>
        </w:rPr>
        <w:t>(s)</w:t>
      </w:r>
      <w:r w:rsidR="00CA2ECB" w:rsidRPr="00AA22BA">
        <w:rPr>
          <w:rFonts w:ascii="Arial" w:hAnsi="Arial" w:cs="Arial"/>
          <w:b/>
          <w:bCs/>
        </w:rPr>
        <w:t xml:space="preserve"> </w:t>
      </w:r>
      <w:r w:rsidR="001D51C3" w:rsidRPr="398B6167">
        <w:rPr>
          <w:rFonts w:ascii="Arial" w:hAnsi="Arial" w:cs="Arial"/>
        </w:rPr>
        <w:t xml:space="preserve">other than in accordance with the </w:t>
      </w:r>
      <w:r w:rsidR="001D51C3" w:rsidRPr="398B6167">
        <w:rPr>
          <w:rFonts w:ascii="Arial" w:hAnsi="Arial" w:cs="Arial"/>
          <w:b/>
          <w:bCs/>
        </w:rPr>
        <w:t>Gate 2 Agreements</w:t>
      </w:r>
      <w:r w:rsidR="00CA2ECB" w:rsidRPr="002A1134">
        <w:rPr>
          <w:rFonts w:ascii="Arial" w:hAnsi="Arial" w:cs="Arial"/>
        </w:rPr>
        <w:t>.</w:t>
      </w:r>
      <w:r w:rsidR="00CA2ECB" w:rsidRPr="00AA22BA">
        <w:rPr>
          <w:rFonts w:ascii="Arial" w:hAnsi="Arial" w:cs="Arial"/>
          <w:b/>
          <w:bCs/>
        </w:rPr>
        <w:t xml:space="preserve"> </w:t>
      </w:r>
      <w:r w:rsidR="00CA2ECB" w:rsidRPr="00AA22BA">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75614CEB" w:rsidR="00CA2ECB" w:rsidRPr="0047007C" w:rsidRDefault="00CA2ECB" w:rsidP="00CA2ECB">
      <w:pPr>
        <w:widowControl/>
        <w:numPr>
          <w:ilvl w:val="3"/>
          <w:numId w:val="34"/>
        </w:numPr>
        <w:tabs>
          <w:tab w:val="num" w:pos="1701"/>
        </w:tabs>
        <w:ind w:left="1701" w:hanging="872"/>
        <w:jc w:val="both"/>
        <w:rPr>
          <w:rFonts w:ascii="Arial" w:hAnsi="Arial" w:cs="Arial"/>
          <w:sz w:val="22"/>
          <w:szCs w:val="22"/>
        </w:rPr>
      </w:pPr>
      <w:bookmarkStart w:id="95" w:name="_DV_M86"/>
      <w:bookmarkEnd w:id="95"/>
      <w:r w:rsidRPr="0047007C">
        <w:rPr>
          <w:rFonts w:ascii="Arial" w:hAnsi="Arial" w:cs="Arial"/>
        </w:rPr>
        <w:t xml:space="preserve">The </w:t>
      </w:r>
      <w:r w:rsidRPr="0047007C">
        <w:rPr>
          <w:rFonts w:ascii="Arial" w:hAnsi="Arial" w:cs="Arial"/>
          <w:b/>
          <w:bCs/>
        </w:rPr>
        <w:t xml:space="preserve">User </w:t>
      </w:r>
      <w:r w:rsidRPr="0047007C">
        <w:rPr>
          <w:rFonts w:ascii="Arial" w:hAnsi="Arial" w:cs="Arial"/>
        </w:rPr>
        <w:t xml:space="preserve">who owns or operates a </w:t>
      </w:r>
      <w:r w:rsidRPr="0047007C">
        <w:rPr>
          <w:rFonts w:ascii="Arial" w:hAnsi="Arial" w:cs="Arial"/>
          <w:b/>
          <w:bCs/>
        </w:rPr>
        <w:t xml:space="preserve">Distribution System </w:t>
      </w:r>
      <w:r w:rsidRPr="0047007C">
        <w:rPr>
          <w:rFonts w:ascii="Arial" w:hAnsi="Arial" w:cs="Arial"/>
        </w:rPr>
        <w:t xml:space="preserve">shall notify </w:t>
      </w:r>
      <w:r w:rsidRPr="0047007C">
        <w:rPr>
          <w:rFonts w:ascii="Arial" w:hAnsi="Arial" w:cs="Arial"/>
          <w:b/>
          <w:bCs/>
        </w:rPr>
        <w:t xml:space="preserve">The Company </w:t>
      </w:r>
      <w:r w:rsidRPr="0047007C">
        <w:rPr>
          <w:rFonts w:ascii="Arial" w:hAnsi="Arial" w:cs="Arial"/>
        </w:rPr>
        <w:t>in writing</w:t>
      </w:r>
      <w:r w:rsidRPr="0047007C">
        <w:rPr>
          <w:rFonts w:ascii="Arial" w:hAnsi="Arial" w:cs="Arial"/>
          <w:b/>
          <w:bCs/>
        </w:rPr>
        <w:t xml:space="preserve"> </w:t>
      </w:r>
      <w:r w:rsidRPr="0047007C">
        <w:rPr>
          <w:rFonts w:ascii="Arial" w:hAnsi="Arial" w:cs="Arial"/>
        </w:rPr>
        <w:t xml:space="preserve">if the proposed date of connection or any other of the details included in or provided pursuant to the </w:t>
      </w:r>
      <w:r w:rsidR="00F339D6" w:rsidRPr="0E1DE9A1">
        <w:rPr>
          <w:rFonts w:ascii="Arial" w:hAnsi="Arial" w:cs="Arial"/>
          <w:b/>
          <w:bCs/>
        </w:rPr>
        <w:t>Transmission Evaluation Application</w:t>
      </w:r>
      <w:r w:rsidR="00F339D6" w:rsidRPr="0047007C" w:rsidDel="00F339D6">
        <w:rPr>
          <w:rFonts w:ascii="Arial" w:hAnsi="Arial" w:cs="Arial"/>
          <w:b/>
          <w:bCs/>
        </w:rPr>
        <w:t xml:space="preserve"> </w:t>
      </w:r>
      <w:r w:rsidRPr="0047007C">
        <w:rPr>
          <w:rFonts w:ascii="Arial" w:hAnsi="Arial" w:cs="Arial"/>
          <w:sz w:val="22"/>
          <w:szCs w:val="22"/>
        </w:rPr>
        <w:t>for such</w:t>
      </w:r>
      <w:r w:rsidR="00F339D6">
        <w:rPr>
          <w:rFonts w:ascii="Arial" w:hAnsi="Arial" w:cs="Arial"/>
          <w:sz w:val="22"/>
          <w:szCs w:val="22"/>
        </w:rPr>
        <w:t xml:space="preserve"> </w:t>
      </w:r>
      <w:r w:rsidR="00F339D6" w:rsidRPr="002A1134">
        <w:rPr>
          <w:rFonts w:ascii="Arial" w:hAnsi="Arial" w:cs="Arial"/>
          <w:b/>
          <w:bCs/>
          <w:sz w:val="22"/>
          <w:szCs w:val="22"/>
        </w:rPr>
        <w:t>Relevant Embedded</w:t>
      </w:r>
      <w:r w:rsidRPr="0047007C">
        <w:rPr>
          <w:rFonts w:ascii="Arial" w:hAnsi="Arial" w:cs="Arial"/>
          <w:sz w:val="22"/>
          <w:szCs w:val="22"/>
        </w:rPr>
        <w:t xml:space="preserve"> </w:t>
      </w:r>
      <w:r w:rsidRPr="0047007C">
        <w:rPr>
          <w:rFonts w:ascii="Arial" w:hAnsi="Arial" w:cs="Arial"/>
          <w:b/>
          <w:bCs/>
          <w:sz w:val="22"/>
          <w:szCs w:val="22"/>
        </w:rPr>
        <w:t>Power Station</w:t>
      </w:r>
      <w:r w:rsidR="00FB0EEF" w:rsidRPr="0047007C">
        <w:rPr>
          <w:rFonts w:ascii="Arial" w:hAnsi="Arial" w:cs="Arial"/>
          <w:b/>
          <w:bCs/>
          <w:sz w:val="22"/>
          <w:szCs w:val="22"/>
        </w:rPr>
        <w:t>(s)</w:t>
      </w:r>
      <w:r w:rsidRPr="0047007C">
        <w:rPr>
          <w:rFonts w:ascii="Arial" w:hAnsi="Arial" w:cs="Arial"/>
          <w:sz w:val="22"/>
          <w:szCs w:val="22"/>
        </w:rPr>
        <w:t xml:space="preserve">, changes and the </w:t>
      </w:r>
      <w:r w:rsidRPr="0047007C">
        <w:rPr>
          <w:rFonts w:ascii="Arial" w:hAnsi="Arial" w:cs="Arial"/>
          <w:b/>
          <w:bCs/>
          <w:sz w:val="22"/>
          <w:szCs w:val="22"/>
        </w:rPr>
        <w:t xml:space="preserve">User </w:t>
      </w:r>
      <w:r w:rsidRPr="0047007C">
        <w:rPr>
          <w:rFonts w:ascii="Arial" w:hAnsi="Arial" w:cs="Arial"/>
          <w:sz w:val="22"/>
          <w:szCs w:val="22"/>
        </w:rPr>
        <w:t xml:space="preserve">who owns or operates a </w:t>
      </w:r>
      <w:r w:rsidRPr="0047007C">
        <w:rPr>
          <w:rFonts w:ascii="Arial" w:hAnsi="Arial" w:cs="Arial"/>
          <w:b/>
          <w:bCs/>
          <w:sz w:val="22"/>
          <w:szCs w:val="22"/>
        </w:rPr>
        <w:t xml:space="preserve">Distribution System </w:t>
      </w:r>
      <w:r w:rsidRPr="0047007C">
        <w:rPr>
          <w:rFonts w:ascii="Arial" w:hAnsi="Arial" w:cs="Arial"/>
          <w:sz w:val="22"/>
          <w:szCs w:val="22"/>
        </w:rPr>
        <w:t xml:space="preserve">shall (except where </w:t>
      </w:r>
      <w:r w:rsidRPr="0047007C">
        <w:rPr>
          <w:rFonts w:ascii="Arial" w:hAnsi="Arial" w:cs="Arial"/>
          <w:b/>
          <w:bCs/>
          <w:sz w:val="22"/>
          <w:szCs w:val="22"/>
        </w:rPr>
        <w:t xml:space="preserve">The Company </w:t>
      </w:r>
      <w:r w:rsidRPr="0047007C">
        <w:rPr>
          <w:rFonts w:ascii="Arial" w:hAnsi="Arial" w:cs="Arial"/>
          <w:sz w:val="22"/>
          <w:szCs w:val="22"/>
        </w:rPr>
        <w:t xml:space="preserve">agrees in writing that a revised </w:t>
      </w:r>
      <w:r w:rsidR="00BE5C7C" w:rsidRPr="0E1DE9A1">
        <w:rPr>
          <w:rFonts w:ascii="Arial" w:hAnsi="Arial" w:cs="Arial"/>
          <w:b/>
          <w:bCs/>
        </w:rPr>
        <w:t>Transmission Evaluation Application</w:t>
      </w:r>
      <w:r w:rsidR="00BE5C7C" w:rsidRPr="0047007C" w:rsidDel="00BE5C7C">
        <w:rPr>
          <w:rFonts w:ascii="Arial" w:hAnsi="Arial" w:cs="Arial"/>
          <w:b/>
          <w:bCs/>
          <w:sz w:val="22"/>
          <w:szCs w:val="22"/>
        </w:rPr>
        <w:t xml:space="preserve"> </w:t>
      </w:r>
      <w:r w:rsidRPr="0047007C">
        <w:rPr>
          <w:rFonts w:ascii="Arial" w:hAnsi="Arial" w:cs="Arial"/>
          <w:sz w:val="22"/>
          <w:szCs w:val="22"/>
        </w:rPr>
        <w:t>is not reasonably required) submit a revised</w:t>
      </w:r>
      <w:r w:rsidR="00BE5C7C" w:rsidRPr="00BE5C7C">
        <w:rPr>
          <w:rFonts w:ascii="Arial" w:hAnsi="Arial" w:cs="Arial"/>
          <w:b/>
          <w:bCs/>
        </w:rPr>
        <w:t xml:space="preserve"> </w:t>
      </w:r>
      <w:r w:rsidR="00BE5C7C" w:rsidRPr="0E1DE9A1">
        <w:rPr>
          <w:rFonts w:ascii="Arial" w:hAnsi="Arial" w:cs="Arial"/>
          <w:b/>
          <w:bCs/>
        </w:rPr>
        <w:t>Transmission Evaluation Application</w:t>
      </w:r>
      <w:r w:rsidR="00BB2D20" w:rsidRPr="002A1134">
        <w:rPr>
          <w:rFonts w:ascii="Arial" w:hAnsi="Arial" w:cs="Arial"/>
        </w:rPr>
        <w:t>.</w:t>
      </w:r>
    </w:p>
    <w:p w14:paraId="2D4244BB" w14:textId="77777777" w:rsidR="00CA2ECB" w:rsidRDefault="00CA2ECB" w:rsidP="00CA2ECB">
      <w:pPr>
        <w:widowControl/>
        <w:tabs>
          <w:tab w:val="num" w:pos="1701"/>
        </w:tabs>
        <w:ind w:left="1701" w:hanging="872"/>
        <w:jc w:val="both"/>
        <w:rPr>
          <w:rFonts w:ascii="Arial" w:hAnsi="Arial" w:cs="Arial"/>
        </w:rPr>
      </w:pPr>
    </w:p>
    <w:p w14:paraId="62537307" w14:textId="4BC545C3" w:rsidR="00CA2ECB" w:rsidRDefault="00BB2D20" w:rsidP="00CA2ECB">
      <w:pPr>
        <w:widowControl/>
        <w:numPr>
          <w:ilvl w:val="3"/>
          <w:numId w:val="34"/>
        </w:numPr>
        <w:tabs>
          <w:tab w:val="num" w:pos="1701"/>
        </w:tabs>
        <w:ind w:left="1701" w:hanging="872"/>
        <w:jc w:val="both"/>
        <w:rPr>
          <w:rFonts w:ascii="Arial" w:hAnsi="Arial" w:cs="Arial"/>
        </w:rPr>
      </w:pPr>
      <w:bookmarkStart w:id="96" w:name="_DV_M87"/>
      <w:bookmarkEnd w:id="96"/>
      <w:r>
        <w:rPr>
          <w:rFonts w:ascii="Arial" w:hAnsi="Arial" w:cs="Arial"/>
        </w:rPr>
        <w:t>Where</w:t>
      </w:r>
      <w:r w:rsidR="00CA2ECB">
        <w:rPr>
          <w:rFonts w:ascii="Arial" w:hAnsi="Arial" w:cs="Arial"/>
        </w:rPr>
        <w:t xml:space="preserve"> pursuant to Paragraph 6.5.5.</w:t>
      </w:r>
      <w:r>
        <w:rPr>
          <w:rFonts w:ascii="Arial" w:hAnsi="Arial" w:cs="Arial"/>
        </w:rPr>
        <w:t>6</w:t>
      </w:r>
      <w:r w:rsidR="00CA2ECB">
        <w:rPr>
          <w:rFonts w:ascii="Arial" w:hAnsi="Arial" w:cs="Arial"/>
        </w:rPr>
        <w:t xml:space="preserve">, </w:t>
      </w:r>
      <w:r w:rsidR="00CA2ECB">
        <w:rPr>
          <w:rFonts w:ascii="Arial" w:hAnsi="Arial" w:cs="Arial"/>
          <w:b/>
          <w:bCs/>
        </w:rPr>
        <w:t>The Company</w:t>
      </w:r>
      <w:r w:rsidR="00CA2ECB">
        <w:rPr>
          <w:rFonts w:ascii="Arial" w:hAnsi="Arial" w:cs="Arial"/>
        </w:rPr>
        <w:t xml:space="preserve"> </w:t>
      </w:r>
      <w:r w:rsidR="006C2C17">
        <w:rPr>
          <w:rFonts w:ascii="Arial" w:hAnsi="Arial" w:cs="Arial"/>
        </w:rPr>
        <w:t>has notified</w:t>
      </w:r>
      <w:r w:rsidR="00CA2ECB">
        <w:rPr>
          <w:rFonts w:ascii="Arial" w:hAnsi="Arial" w:cs="Arial"/>
        </w:rPr>
        <w:t xml:space="preserve"> the </w:t>
      </w:r>
      <w:r w:rsidR="00CA2ECB">
        <w:rPr>
          <w:rFonts w:ascii="Arial" w:hAnsi="Arial" w:cs="Arial"/>
          <w:b/>
          <w:bCs/>
        </w:rPr>
        <w:t>User</w:t>
      </w:r>
      <w:r w:rsidR="00CA2ECB">
        <w:rPr>
          <w:rFonts w:ascii="Arial" w:hAnsi="Arial" w:cs="Arial"/>
        </w:rPr>
        <w:t xml:space="preserve"> that </w:t>
      </w:r>
      <w:r w:rsidR="00CA2ECB">
        <w:rPr>
          <w:rFonts w:ascii="Arial" w:hAnsi="Arial" w:cs="Arial"/>
          <w:b/>
          <w:bCs/>
        </w:rPr>
        <w:t>Site Specific Requirements</w:t>
      </w:r>
      <w:r w:rsidR="00CA2ECB">
        <w:rPr>
          <w:rFonts w:ascii="Arial" w:hAnsi="Arial" w:cs="Arial"/>
        </w:rPr>
        <w:t xml:space="preserve"> are necessary at the site of connection of the</w:t>
      </w:r>
      <w:r w:rsidR="00CA2ECB">
        <w:rPr>
          <w:rFonts w:ascii="Arial" w:hAnsi="Arial" w:cs="Arial"/>
          <w:b/>
          <w:bCs/>
        </w:rPr>
        <w:t xml:space="preserve"> Power Station</w:t>
      </w:r>
      <w:r w:rsidR="00B82D22">
        <w:rPr>
          <w:rFonts w:ascii="Arial" w:hAnsi="Arial" w:cs="Arial"/>
          <w:b/>
          <w:bCs/>
        </w:rPr>
        <w:t>(s)</w:t>
      </w:r>
      <w:r w:rsidR="00CA2ECB">
        <w:rPr>
          <w:rFonts w:ascii="Arial" w:hAnsi="Arial" w:cs="Arial"/>
        </w:rPr>
        <w:t xml:space="preserve"> </w:t>
      </w:r>
      <w:r w:rsidR="007A267E">
        <w:rPr>
          <w:rFonts w:ascii="Arial" w:hAnsi="Arial" w:cs="Arial"/>
        </w:rPr>
        <w:t>a</w:t>
      </w:r>
      <w:r w:rsidR="00CA2ECB">
        <w:rPr>
          <w:rFonts w:ascii="Arial" w:hAnsi="Arial" w:cs="Arial"/>
        </w:rPr>
        <w:t>ny</w:t>
      </w:r>
      <w:r w:rsidR="007A267E">
        <w:rPr>
          <w:rFonts w:ascii="Arial" w:hAnsi="Arial" w:cs="Arial"/>
        </w:rPr>
        <w:t xml:space="preserve"> such</w:t>
      </w:r>
      <w:r w:rsidR="00CA2ECB">
        <w:rPr>
          <w:rFonts w:ascii="Arial" w:hAnsi="Arial" w:cs="Arial"/>
        </w:rPr>
        <w:t xml:space="preserve"> </w:t>
      </w:r>
      <w:proofErr w:type="gramStart"/>
      <w:r w:rsidR="00CA2ECB">
        <w:rPr>
          <w:rFonts w:ascii="Arial" w:hAnsi="Arial" w:cs="Arial"/>
          <w:b/>
          <w:bCs/>
        </w:rPr>
        <w:t>Site Specific</w:t>
      </w:r>
      <w:proofErr w:type="gramEnd"/>
      <w:r w:rsidR="00CA2ECB">
        <w:rPr>
          <w:rFonts w:ascii="Arial" w:hAnsi="Arial" w:cs="Arial"/>
          <w:b/>
          <w:bCs/>
        </w:rPr>
        <w:t xml:space="preserve"> Requirements</w:t>
      </w:r>
      <w:r w:rsidR="00CA2ECB">
        <w:rPr>
          <w:rFonts w:ascii="Arial" w:hAnsi="Arial" w:cs="Arial"/>
        </w:rPr>
        <w:t xml:space="preserve"> notified to the </w:t>
      </w:r>
      <w:r w:rsidR="00CA2ECB">
        <w:rPr>
          <w:rFonts w:ascii="Arial" w:hAnsi="Arial" w:cs="Arial"/>
          <w:b/>
          <w:bCs/>
        </w:rPr>
        <w:t>User</w:t>
      </w:r>
      <w:r w:rsidR="00CA2ECB">
        <w:rPr>
          <w:rFonts w:ascii="Arial" w:hAnsi="Arial" w:cs="Arial"/>
        </w:rPr>
        <w:t xml:space="preserve"> shall be incorporated through an agreement to vary the </w:t>
      </w:r>
      <w:r w:rsidR="00CA2ECB">
        <w:rPr>
          <w:rFonts w:ascii="Arial" w:hAnsi="Arial" w:cs="Arial"/>
          <w:b/>
          <w:bCs/>
        </w:rPr>
        <w:t>Bilateral Agreement</w:t>
      </w:r>
      <w:r w:rsidR="00CA2ECB">
        <w:rPr>
          <w:rFonts w:ascii="Arial" w:hAnsi="Arial" w:cs="Arial"/>
        </w:rPr>
        <w:t xml:space="preserve"> between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for the appropriate </w:t>
      </w:r>
      <w:r w:rsidR="00CA2ECB">
        <w:rPr>
          <w:rFonts w:ascii="Arial" w:hAnsi="Arial" w:cs="Arial"/>
          <w:b/>
          <w:bCs/>
        </w:rPr>
        <w:t>Grid Supply Point</w:t>
      </w:r>
      <w:r w:rsidR="00CA2ECB">
        <w:rPr>
          <w:rFonts w:ascii="Arial" w:hAnsi="Arial" w:cs="Arial"/>
        </w:rPr>
        <w:t xml:space="preserve"> of such </w:t>
      </w:r>
      <w:r w:rsidR="00CA2ECB">
        <w:rPr>
          <w:rFonts w:ascii="Arial" w:hAnsi="Arial" w:cs="Arial"/>
          <w:b/>
          <w:bCs/>
        </w:rPr>
        <w:t>User</w:t>
      </w:r>
      <w:r w:rsidR="00CA2ECB">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5E79400B" w:rsidR="00CA2ECB" w:rsidRDefault="003901AC" w:rsidP="00CA2ECB">
      <w:pPr>
        <w:widowControl/>
        <w:numPr>
          <w:ilvl w:val="3"/>
          <w:numId w:val="34"/>
        </w:numPr>
        <w:tabs>
          <w:tab w:val="num" w:pos="1701"/>
        </w:tabs>
        <w:ind w:left="1701" w:hanging="872"/>
        <w:jc w:val="both"/>
        <w:rPr>
          <w:rFonts w:ascii="Arial" w:hAnsi="Arial" w:cs="Arial"/>
        </w:rPr>
      </w:pPr>
      <w:bookmarkStart w:id="97" w:name="_DV_M88"/>
      <w:bookmarkEnd w:id="97"/>
      <w:r>
        <w:rPr>
          <w:rFonts w:ascii="Arial" w:hAnsi="Arial" w:cs="Arial"/>
        </w:rPr>
        <w:t xml:space="preserve"> </w:t>
      </w:r>
      <w:r w:rsidR="00CA2ECB">
        <w:rPr>
          <w:rFonts w:ascii="Arial" w:hAnsi="Arial" w:cs="Arial"/>
        </w:rPr>
        <w:t xml:space="preserve">If </w:t>
      </w:r>
      <w:r w:rsidR="00CA2ECB">
        <w:rPr>
          <w:rFonts w:ascii="Arial" w:hAnsi="Arial" w:cs="Arial"/>
          <w:b/>
          <w:bCs/>
        </w:rPr>
        <w:t xml:space="preserve">Site Specific Requirements </w:t>
      </w:r>
      <w:r w:rsidR="00CA2ECB">
        <w:rPr>
          <w:rFonts w:ascii="Arial" w:hAnsi="Arial" w:cs="Arial"/>
        </w:rPr>
        <w:t xml:space="preserve">are necessary and a </w:t>
      </w:r>
      <w:r w:rsidR="007A267E" w:rsidRPr="0E1DE9A1">
        <w:rPr>
          <w:rFonts w:ascii="Arial" w:hAnsi="Arial" w:cs="Arial"/>
          <w:b/>
          <w:bCs/>
        </w:rPr>
        <w:t>Transmission Evaluation Application</w:t>
      </w:r>
      <w:r w:rsidR="007A267E" w:rsidDel="007A267E">
        <w:rPr>
          <w:rFonts w:ascii="Arial" w:hAnsi="Arial" w:cs="Arial"/>
          <w:b/>
          <w:bCs/>
        </w:rPr>
        <w:t xml:space="preserve"> </w:t>
      </w:r>
      <w:r w:rsidR="00CA2ECB">
        <w:rPr>
          <w:rFonts w:ascii="Arial" w:hAnsi="Arial" w:cs="Arial"/>
        </w:rPr>
        <w:t>has been submitted pursuant to Paragraph 6.5.5.</w:t>
      </w:r>
      <w:ins w:id="98" w:author="Guidance" w:date="2025-06-19T11:23:00Z" w16du:dateUtc="2025-06-19T10:23:00Z">
        <w:r w:rsidR="00A83488">
          <w:rPr>
            <w:rFonts w:ascii="Arial" w:hAnsi="Arial" w:cs="Arial"/>
          </w:rPr>
          <w:t>1</w:t>
        </w:r>
      </w:ins>
      <w:del w:id="99" w:author="Guidance" w:date="2025-06-19T11:23:00Z" w16du:dateUtc="2025-06-19T10:23:00Z">
        <w:r w:rsidR="00CA2ECB" w:rsidDel="00A83488">
          <w:rPr>
            <w:rFonts w:ascii="Arial" w:hAnsi="Arial" w:cs="Arial"/>
          </w:rPr>
          <w:delText>4</w:delText>
        </w:r>
      </w:del>
      <w:r w:rsidR="006A40D3">
        <w:rPr>
          <w:rFonts w:ascii="Arial" w:hAnsi="Arial" w:cs="Arial"/>
        </w:rPr>
        <w:t xml:space="preserve"> </w:t>
      </w:r>
      <w:r w:rsidR="006A40D3" w:rsidRPr="62221ABE">
        <w:rPr>
          <w:rFonts w:ascii="Arial" w:hAnsi="Arial" w:cs="Arial"/>
        </w:rPr>
        <w:t>and not concluded under Paragraph 6.5.5.6</w:t>
      </w:r>
      <w:r w:rsidR="00CA2ECB">
        <w:rPr>
          <w:rFonts w:ascii="Arial" w:hAnsi="Arial" w:cs="Arial"/>
        </w:rPr>
        <w:t xml:space="preserve">, then any such </w:t>
      </w:r>
      <w:proofErr w:type="gramStart"/>
      <w:r w:rsidR="00CA2ECB">
        <w:rPr>
          <w:rFonts w:ascii="Arial" w:hAnsi="Arial" w:cs="Arial"/>
          <w:b/>
          <w:bCs/>
        </w:rPr>
        <w:t>Site Specific</w:t>
      </w:r>
      <w:proofErr w:type="gramEnd"/>
      <w:r w:rsidR="00CA2ECB">
        <w:rPr>
          <w:rFonts w:ascii="Arial" w:hAnsi="Arial" w:cs="Arial"/>
          <w:b/>
          <w:bCs/>
        </w:rPr>
        <w:t xml:space="preserve"> Requirements </w:t>
      </w:r>
      <w:r w:rsidR="00CA2ECB">
        <w:rPr>
          <w:rFonts w:ascii="Arial" w:hAnsi="Arial" w:cs="Arial"/>
        </w:rPr>
        <w:t xml:space="preserve">shall be included in the </w:t>
      </w:r>
      <w:r w:rsidR="00CA2ECB">
        <w:rPr>
          <w:rFonts w:ascii="Arial" w:hAnsi="Arial" w:cs="Arial"/>
          <w:b/>
          <w:bCs/>
        </w:rPr>
        <w:t xml:space="preserve">Modification Offer. </w:t>
      </w:r>
    </w:p>
    <w:p w14:paraId="002EE5DD" w14:textId="77777777" w:rsidR="00CA2ECB" w:rsidRDefault="00CA2ECB" w:rsidP="00CA2ECB">
      <w:pPr>
        <w:widowControl/>
        <w:tabs>
          <w:tab w:val="num" w:pos="1701"/>
        </w:tabs>
        <w:ind w:left="1701" w:hanging="872"/>
        <w:jc w:val="both"/>
        <w:rPr>
          <w:rFonts w:ascii="Arial" w:hAnsi="Arial" w:cs="Arial"/>
        </w:rPr>
      </w:pPr>
    </w:p>
    <w:p w14:paraId="6544F532" w14:textId="77777777" w:rsidR="00CA2ECB" w:rsidRDefault="00CA2ECB" w:rsidP="00CA2ECB">
      <w:pPr>
        <w:pStyle w:val="ListParagraph"/>
        <w:widowControl/>
        <w:rPr>
          <w:rFonts w:ascii="Arial" w:hAnsi="Arial" w:cs="Arial"/>
        </w:rPr>
      </w:pPr>
      <w:bookmarkStart w:id="100" w:name="_DV_M89"/>
      <w:bookmarkEnd w:id="100"/>
    </w:p>
    <w:p w14:paraId="217F6179" w14:textId="77777777" w:rsidR="00CA2ECB" w:rsidRPr="001876F6" w:rsidRDefault="00CA2ECB" w:rsidP="00CA2ECB">
      <w:pPr>
        <w:widowControl/>
        <w:numPr>
          <w:ilvl w:val="2"/>
          <w:numId w:val="34"/>
        </w:numPr>
        <w:spacing w:after="240"/>
        <w:jc w:val="both"/>
        <w:rPr>
          <w:rFonts w:ascii="Arial" w:hAnsi="Arial" w:cs="Arial"/>
          <w:b/>
          <w:bCs/>
        </w:rPr>
      </w:pPr>
      <w:bookmarkStart w:id="101" w:name="_DV_M90"/>
      <w:bookmarkEnd w:id="101"/>
      <w:r w:rsidRPr="001876F6">
        <w:rPr>
          <w:rFonts w:ascii="Arial" w:hAnsi="Arial" w:cs="Arial"/>
          <w:b/>
          <w:bCs/>
        </w:rPr>
        <w:t>Offshore Transmission Implementation</w:t>
      </w:r>
    </w:p>
    <w:p w14:paraId="2ECB1E6C" w14:textId="77777777" w:rsidR="00CA2ECB" w:rsidRDefault="00CA2ECB" w:rsidP="00CA2ECB">
      <w:pPr>
        <w:widowControl/>
        <w:numPr>
          <w:ilvl w:val="3"/>
          <w:numId w:val="41"/>
        </w:numPr>
        <w:spacing w:after="240"/>
        <w:jc w:val="both"/>
        <w:rPr>
          <w:rFonts w:ascii="Arial" w:hAnsi="Arial" w:cs="Arial"/>
        </w:rPr>
      </w:pPr>
      <w:bookmarkStart w:id="102" w:name="_DV_M91"/>
      <w:bookmarkEnd w:id="102"/>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1"/>
        </w:numPr>
        <w:spacing w:after="240"/>
        <w:jc w:val="both"/>
        <w:rPr>
          <w:rFonts w:ascii="Arial" w:hAnsi="Arial" w:cs="Arial"/>
        </w:rPr>
      </w:pPr>
      <w:bookmarkStart w:id="103" w:name="_DV_M92"/>
      <w:bookmarkEnd w:id="103"/>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2"/>
        </w:numPr>
        <w:spacing w:after="240"/>
        <w:jc w:val="both"/>
        <w:rPr>
          <w:rFonts w:ascii="Arial" w:hAnsi="Arial" w:cs="Arial"/>
        </w:rPr>
      </w:pPr>
      <w:bookmarkStart w:id="104" w:name="_DV_M93"/>
      <w:bookmarkEnd w:id="104"/>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2"/>
        </w:numPr>
        <w:spacing w:after="240"/>
        <w:jc w:val="both"/>
        <w:rPr>
          <w:rFonts w:ascii="Arial" w:hAnsi="Arial" w:cs="Arial"/>
        </w:rPr>
      </w:pPr>
      <w:bookmarkStart w:id="105" w:name="_DV_M94"/>
      <w:bookmarkEnd w:id="105"/>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2"/>
        </w:numPr>
        <w:spacing w:after="240"/>
        <w:jc w:val="both"/>
        <w:rPr>
          <w:rFonts w:ascii="Arial" w:hAnsi="Arial" w:cs="Arial"/>
        </w:rPr>
      </w:pPr>
      <w:bookmarkStart w:id="106" w:name="_DV_M95"/>
      <w:bookmarkEnd w:id="106"/>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w:t>
      </w:r>
      <w:r>
        <w:rPr>
          <w:rFonts w:ascii="Arial" w:hAnsi="Arial" w:cs="Arial"/>
          <w:b/>
          <w:bCs/>
        </w:rPr>
        <w:lastRenderedPageBreak/>
        <w:t xml:space="preserve">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107" w:name="_DV_M96"/>
      <w:bookmarkEnd w:id="107"/>
    </w:p>
    <w:p w14:paraId="49880165" w14:textId="77777777" w:rsidR="00E93876" w:rsidRDefault="00CA2ECB" w:rsidP="00E72B7E">
      <w:pPr>
        <w:widowControl/>
        <w:numPr>
          <w:ilvl w:val="3"/>
          <w:numId w:val="41"/>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35750B"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by reference to each category of </w:t>
      </w:r>
      <w:r w:rsidRPr="0035750B">
        <w:rPr>
          <w:rFonts w:ascii="Arial" w:hAnsi="Arial" w:cs="Arial"/>
          <w:b/>
        </w:rPr>
        <w:t>Distributed</w:t>
      </w:r>
      <w:r w:rsidR="000D2BB5">
        <w:rPr>
          <w:rFonts w:ascii="Arial" w:hAnsi="Arial" w:cs="Arial"/>
          <w:b/>
        </w:rPr>
        <w:t xml:space="preserve"> </w:t>
      </w:r>
      <w:r w:rsidRPr="0035750B">
        <w:rPr>
          <w:rFonts w:ascii="Arial" w:hAnsi="Arial" w:cs="Arial"/>
          <w:b/>
        </w:rPr>
        <w:t>Generation:</w:t>
      </w:r>
      <w:r w:rsidR="000D27BF">
        <w:rPr>
          <w:rFonts w:ascii="Arial" w:hAnsi="Arial" w:cs="Arial"/>
          <w:b/>
        </w:rPr>
        <w:t xml:space="preserve"> </w:t>
      </w:r>
    </w:p>
    <w:p w14:paraId="3DA4E2CB" w14:textId="77777777" w:rsidR="000D27BF" w:rsidRPr="00392188" w:rsidRDefault="000D27BF" w:rsidP="000D27BF">
      <w:pPr>
        <w:widowControl/>
        <w:ind w:left="829" w:firstLine="611"/>
        <w:jc w:val="both"/>
        <w:rPr>
          <w:rFonts w:ascii="Arial" w:hAnsi="Arial" w:cs="Arial"/>
        </w:rPr>
      </w:pPr>
    </w:p>
    <w:p w14:paraId="799D62BB"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number of </w:t>
      </w:r>
      <w:r w:rsidRPr="0035750B">
        <w:rPr>
          <w:rFonts w:ascii="Arial" w:hAnsi="Arial" w:cs="Arial"/>
          <w:b/>
        </w:rPr>
        <w:t>Distribution Agreements</w:t>
      </w:r>
      <w:r w:rsidRPr="0035750B">
        <w:rPr>
          <w:rFonts w:ascii="Arial" w:hAnsi="Arial" w:cs="Arial"/>
        </w:rPr>
        <w:t xml:space="preserve"> </w:t>
      </w:r>
      <w:proofErr w:type="gramStart"/>
      <w:r w:rsidRPr="0035750B">
        <w:rPr>
          <w:rFonts w:ascii="Arial" w:hAnsi="Arial" w:cs="Arial"/>
        </w:rPr>
        <w:t>terminated;</w:t>
      </w:r>
      <w:proofErr w:type="gramEnd"/>
    </w:p>
    <w:p w14:paraId="25E189BC"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any reduction in, as appropriate, </w:t>
      </w:r>
      <w:r w:rsidRPr="0035750B">
        <w:rPr>
          <w:rFonts w:ascii="Arial" w:hAnsi="Arial" w:cs="Arial"/>
          <w:b/>
        </w:rPr>
        <w:t>Developer Capacity</w:t>
      </w:r>
      <w:r w:rsidRPr="0035750B">
        <w:rPr>
          <w:rFonts w:ascii="Arial" w:hAnsi="Arial" w:cs="Arial"/>
        </w:rPr>
        <w:t xml:space="preserve"> or</w:t>
      </w:r>
      <w:r>
        <w:rPr>
          <w:rFonts w:ascii="Arial" w:hAnsi="Arial" w:cs="Arial"/>
        </w:rPr>
        <w:t xml:space="preserve">   </w:t>
      </w:r>
      <w:r w:rsidRPr="0035750B">
        <w:rPr>
          <w:rFonts w:ascii="Arial" w:hAnsi="Arial" w:cs="Arial"/>
          <w:b/>
        </w:rPr>
        <w:t xml:space="preserve">Transmission Entry </w:t>
      </w:r>
      <w:proofErr w:type="gramStart"/>
      <w:r w:rsidRPr="0035750B">
        <w:rPr>
          <w:rFonts w:ascii="Arial" w:hAnsi="Arial" w:cs="Arial"/>
          <w:b/>
        </w:rPr>
        <w:t>Capacity;</w:t>
      </w:r>
      <w:proofErr w:type="gramEnd"/>
    </w:p>
    <w:p w14:paraId="586DB70E"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whether such termination or reduction occurred prior to (and</w:t>
      </w:r>
      <w:r>
        <w:rPr>
          <w:rFonts w:ascii="Arial" w:hAnsi="Arial" w:cs="Arial"/>
        </w:rPr>
        <w:t xml:space="preserve"> </w:t>
      </w:r>
      <w:r w:rsidRPr="0035750B">
        <w:rPr>
          <w:rFonts w:ascii="Arial" w:hAnsi="Arial" w:cs="Arial"/>
        </w:rPr>
        <w:t xml:space="preserve">including) or after the </w:t>
      </w:r>
      <w:r w:rsidRPr="0035750B">
        <w:rPr>
          <w:rFonts w:ascii="Arial" w:hAnsi="Arial" w:cs="Arial"/>
          <w:b/>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77777777" w:rsidR="00B71A38" w:rsidRDefault="00B71A38" w:rsidP="00B71A38">
      <w:pPr>
        <w:jc w:val="both"/>
        <w:rPr>
          <w:rFonts w:ascii="Arial" w:hAnsi="Arial" w:cs="Arial"/>
        </w:rPr>
      </w:pPr>
      <w:r w:rsidRPr="00B17C03">
        <w:rPr>
          <w:rFonts w:ascii="Arial" w:hAnsi="Arial" w:cs="Arial"/>
          <w:b/>
          <w:bCs/>
        </w:rPr>
        <w:t>6.</w:t>
      </w:r>
      <w:r>
        <w:rPr>
          <w:rFonts w:ascii="Arial" w:hAnsi="Arial" w:cs="Arial"/>
          <w:b/>
          <w:bCs/>
        </w:rPr>
        <w:t>5.8 Transmission Impact Assessment</w:t>
      </w:r>
    </w:p>
    <w:p w14:paraId="1A6A7197" w14:textId="77777777" w:rsidR="00B71A38" w:rsidRDefault="00B71A38" w:rsidP="00B71A38">
      <w:pPr>
        <w:jc w:val="both"/>
        <w:rPr>
          <w:rFonts w:ascii="Arial" w:hAnsi="Arial" w:cs="Arial"/>
        </w:rPr>
      </w:pPr>
    </w:p>
    <w:p w14:paraId="621E9847" w14:textId="08843B5A" w:rsidR="00CD44D0" w:rsidRDefault="00B71A38" w:rsidP="00CD44D0">
      <w:pPr>
        <w:ind w:left="1560" w:hanging="1560"/>
        <w:jc w:val="both"/>
        <w:rPr>
          <w:rFonts w:ascii="Arial" w:hAnsi="Arial" w:cs="Arial"/>
        </w:rPr>
      </w:pPr>
      <w:r w:rsidRPr="00C01DDD">
        <w:rPr>
          <w:rFonts w:ascii="Arial" w:hAnsi="Arial" w:cs="Arial"/>
        </w:rPr>
        <w:t xml:space="preserve">6.5.8.1 </w:t>
      </w:r>
      <w:r>
        <w:rPr>
          <w:rFonts w:ascii="Arial" w:hAnsi="Arial" w:cs="Arial"/>
        </w:rPr>
        <w:tab/>
      </w:r>
      <w:r w:rsidRPr="00C01DDD">
        <w:rPr>
          <w:rFonts w:ascii="Arial" w:hAnsi="Arial" w:cs="Arial"/>
        </w:rPr>
        <w:t xml:space="preserve">A </w:t>
      </w:r>
      <w:r w:rsidRPr="00C01DDD">
        <w:rPr>
          <w:rFonts w:ascii="Arial" w:hAnsi="Arial" w:cs="Arial"/>
          <w:b/>
          <w:bCs/>
        </w:rPr>
        <w:t>User</w:t>
      </w:r>
      <w:r w:rsidRPr="00C01DDD">
        <w:rPr>
          <w:rFonts w:ascii="Arial" w:hAnsi="Arial" w:cs="Arial"/>
        </w:rPr>
        <w:t xml:space="preserve"> who owns or operates a </w:t>
      </w:r>
      <w:r w:rsidRPr="00C01DDD">
        <w:rPr>
          <w:rFonts w:ascii="Arial" w:hAnsi="Arial" w:cs="Arial"/>
          <w:b/>
          <w:bCs/>
        </w:rPr>
        <w:t>Distribution System</w:t>
      </w:r>
      <w:r w:rsidRPr="00C01DDD">
        <w:rPr>
          <w:rFonts w:ascii="Arial" w:hAnsi="Arial" w:cs="Arial"/>
        </w:rPr>
        <w:t xml:space="preserve"> can submit a </w:t>
      </w:r>
      <w:r w:rsidRPr="00C01DDD">
        <w:rPr>
          <w:rFonts w:ascii="Arial" w:hAnsi="Arial" w:cs="Arial"/>
          <w:b/>
          <w:bCs/>
        </w:rPr>
        <w:t>Modification Application</w:t>
      </w:r>
      <w:r w:rsidRPr="00C01DDD">
        <w:rPr>
          <w:rFonts w:ascii="Arial" w:hAnsi="Arial" w:cs="Arial"/>
        </w:rPr>
        <w:t xml:space="preserve"> to </w:t>
      </w:r>
      <w:r w:rsidRPr="00C01DDD">
        <w:rPr>
          <w:rFonts w:ascii="Arial" w:hAnsi="Arial" w:cs="Arial"/>
          <w:b/>
          <w:bCs/>
        </w:rPr>
        <w:t>The Company</w:t>
      </w:r>
      <w:r w:rsidRPr="00C01DDD">
        <w:rPr>
          <w:rFonts w:ascii="Arial" w:hAnsi="Arial" w:cs="Arial"/>
        </w:rPr>
        <w:t xml:space="preserve"> to establish a </w:t>
      </w:r>
      <w:r w:rsidR="000806BF">
        <w:rPr>
          <w:rFonts w:ascii="Arial" w:hAnsi="Arial" w:cs="Arial"/>
        </w:rPr>
        <w:t xml:space="preserve">process for </w:t>
      </w:r>
      <w:r w:rsidRPr="00C01DDD">
        <w:rPr>
          <w:rFonts w:ascii="Arial" w:hAnsi="Arial" w:cs="Arial"/>
          <w:b/>
          <w:bCs/>
        </w:rPr>
        <w:t>Transmission Impact Assessment</w:t>
      </w:r>
      <w:r w:rsidRPr="00C01DDD">
        <w:rPr>
          <w:rFonts w:ascii="Arial" w:hAnsi="Arial" w:cs="Arial"/>
        </w:rPr>
        <w:t xml:space="preserve"> </w:t>
      </w:r>
      <w:r w:rsidR="000806BF">
        <w:rPr>
          <w:rFonts w:ascii="Arial" w:hAnsi="Arial" w:cs="Arial"/>
        </w:rPr>
        <w:t xml:space="preserve">(“Appendix G”) into the </w:t>
      </w:r>
      <w:r w:rsidR="000806BF" w:rsidRPr="002A1134">
        <w:rPr>
          <w:rFonts w:ascii="Arial" w:hAnsi="Arial" w:cs="Arial"/>
          <w:b/>
          <w:bCs/>
        </w:rPr>
        <w:t>Bilateral Connection Agreement</w:t>
      </w:r>
      <w:r w:rsidR="000806BF">
        <w:rPr>
          <w:rFonts w:ascii="Arial" w:hAnsi="Arial" w:cs="Arial"/>
        </w:rPr>
        <w:t xml:space="preserve"> </w:t>
      </w:r>
      <w:r w:rsidRPr="00C01DDD">
        <w:rPr>
          <w:rFonts w:ascii="Arial" w:hAnsi="Arial" w:cs="Arial"/>
        </w:rPr>
        <w:t xml:space="preserve">for the purposes of </w:t>
      </w:r>
      <w:r w:rsidR="00661C6D">
        <w:rPr>
          <w:rFonts w:ascii="Arial" w:hAnsi="Arial" w:cs="Arial"/>
        </w:rPr>
        <w:t xml:space="preserve">then </w:t>
      </w:r>
      <w:r w:rsidRPr="00C01DDD">
        <w:rPr>
          <w:rFonts w:ascii="Arial" w:hAnsi="Arial" w:cs="Arial"/>
        </w:rPr>
        <w:t xml:space="preserve">undertaking the </w:t>
      </w:r>
      <w:r w:rsidRPr="00C01DDD">
        <w:rPr>
          <w:rFonts w:ascii="Arial" w:hAnsi="Arial" w:cs="Arial"/>
          <w:b/>
          <w:bCs/>
        </w:rPr>
        <w:t>Evaluation of Transmission Impact</w:t>
      </w:r>
      <w:r w:rsidRPr="00C01DDD">
        <w:rPr>
          <w:rFonts w:ascii="Arial" w:hAnsi="Arial" w:cs="Arial"/>
        </w:rPr>
        <w:t xml:space="preserve"> at a </w:t>
      </w:r>
      <w:r w:rsidRPr="00C01DDD">
        <w:rPr>
          <w:rFonts w:ascii="Arial" w:hAnsi="Arial" w:cs="Arial"/>
          <w:b/>
          <w:bCs/>
        </w:rPr>
        <w:t>Grid Supply Point</w:t>
      </w:r>
      <w:r w:rsidRPr="00C01DDD">
        <w:rPr>
          <w:rFonts w:ascii="Arial" w:hAnsi="Arial" w:cs="Arial"/>
        </w:rPr>
        <w:t>.</w:t>
      </w:r>
      <w:r w:rsidR="00CD44D0">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00F8C003" w:rsidR="00AB6092" w:rsidRPr="00C01DDD" w:rsidRDefault="00CD44D0" w:rsidP="00AB6092">
      <w:pPr>
        <w:ind w:left="1560" w:hanging="1560"/>
        <w:jc w:val="both"/>
        <w:rPr>
          <w:rFonts w:ascii="Arial" w:hAnsi="Arial" w:cs="Arial"/>
        </w:rPr>
      </w:pPr>
      <w:r w:rsidRPr="00C01DDD">
        <w:rPr>
          <w:rFonts w:ascii="Arial" w:hAnsi="Arial" w:cs="Arial"/>
        </w:rPr>
        <w:t>6.5.8.</w:t>
      </w:r>
      <w:r>
        <w:rPr>
          <w:rFonts w:ascii="Arial" w:hAnsi="Arial" w:cs="Arial"/>
        </w:rPr>
        <w:t>3</w:t>
      </w:r>
      <w:r w:rsidRPr="00C01DDD">
        <w:rPr>
          <w:rFonts w:ascii="Arial" w:hAnsi="Arial" w:cs="Arial"/>
        </w:rPr>
        <w:t xml:space="preserve"> </w:t>
      </w:r>
      <w:r>
        <w:rPr>
          <w:rFonts w:ascii="Arial" w:hAnsi="Arial" w:cs="Arial"/>
        </w:rPr>
        <w:tab/>
      </w:r>
      <w:r w:rsidRPr="00C01DDD">
        <w:rPr>
          <w:rFonts w:ascii="Arial" w:hAnsi="Arial" w:cs="Arial"/>
          <w:b/>
          <w:bCs/>
        </w:rPr>
        <w:t>The Company</w:t>
      </w:r>
      <w:r w:rsidRPr="00C01DDD">
        <w:rPr>
          <w:rFonts w:ascii="Arial" w:hAnsi="Arial" w:cs="Arial"/>
        </w:rPr>
        <w:t xml:space="preserve"> will provide a </w:t>
      </w:r>
      <w:r w:rsidRPr="00C01DDD">
        <w:rPr>
          <w:rFonts w:ascii="Arial" w:hAnsi="Arial" w:cs="Arial"/>
          <w:b/>
          <w:bCs/>
        </w:rPr>
        <w:t>Modification Offer</w:t>
      </w:r>
      <w:r w:rsidRPr="00C01DDD">
        <w:rPr>
          <w:rFonts w:ascii="Arial" w:hAnsi="Arial" w:cs="Arial"/>
        </w:rPr>
        <w:t xml:space="preserve"> to the </w:t>
      </w:r>
      <w:r w:rsidRPr="00C01DDD">
        <w:rPr>
          <w:rFonts w:ascii="Arial" w:hAnsi="Arial" w:cs="Arial"/>
          <w:b/>
          <w:bCs/>
        </w:rPr>
        <w:t xml:space="preserve">User </w:t>
      </w:r>
      <w:r w:rsidRPr="00C01DDD">
        <w:rPr>
          <w:rFonts w:ascii="Arial" w:hAnsi="Arial" w:cs="Arial"/>
        </w:rPr>
        <w:t xml:space="preserve">who owns or operates </w:t>
      </w:r>
      <w:r w:rsidRPr="00C01DDD">
        <w:rPr>
          <w:rFonts w:ascii="Arial" w:hAnsi="Arial" w:cs="Arial"/>
          <w:b/>
          <w:bCs/>
        </w:rPr>
        <w:t>a Distribution System</w:t>
      </w:r>
      <w:r w:rsidRPr="00C01DDD">
        <w:rPr>
          <w:rFonts w:ascii="Arial" w:hAnsi="Arial" w:cs="Arial"/>
        </w:rPr>
        <w:t xml:space="preserve"> in accordance with Paragraph</w:t>
      </w:r>
      <w:r>
        <w:rPr>
          <w:rFonts w:ascii="Arial" w:hAnsi="Arial" w:cs="Arial"/>
        </w:rPr>
        <w:t>s</w:t>
      </w:r>
      <w:r w:rsidRPr="00C01DDD">
        <w:rPr>
          <w:rFonts w:ascii="Arial" w:hAnsi="Arial" w:cs="Arial"/>
        </w:rPr>
        <w:t xml:space="preserve"> 6.9.2.2</w:t>
      </w:r>
      <w:r>
        <w:rPr>
          <w:rFonts w:ascii="Arial" w:hAnsi="Arial" w:cs="Arial"/>
        </w:rPr>
        <w:t xml:space="preserve"> and 6.9.2.3</w:t>
      </w:r>
      <w:r w:rsidRPr="00C01DDD">
        <w:rPr>
          <w:rFonts w:ascii="Arial" w:hAnsi="Arial" w:cs="Arial"/>
        </w:rPr>
        <w:t xml:space="preserve">, this </w:t>
      </w:r>
      <w:r w:rsidRPr="00C01DDD">
        <w:rPr>
          <w:rFonts w:ascii="Arial" w:hAnsi="Arial" w:cs="Arial"/>
          <w:b/>
          <w:bCs/>
        </w:rPr>
        <w:t>Modification Offer</w:t>
      </w:r>
      <w:r w:rsidRPr="00C01DDD">
        <w:rPr>
          <w:rFonts w:ascii="Arial" w:hAnsi="Arial" w:cs="Arial"/>
        </w:rPr>
        <w:t xml:space="preserve"> will be substantially in the </w:t>
      </w:r>
      <w:r w:rsidRPr="00227E45">
        <w:rPr>
          <w:rFonts w:ascii="Arial" w:hAnsi="Arial" w:cs="Arial"/>
        </w:rPr>
        <w:t xml:space="preserve">form of </w:t>
      </w:r>
      <w:r w:rsidRPr="003046E3">
        <w:rPr>
          <w:rFonts w:ascii="Arial" w:hAnsi="Arial" w:cs="Arial"/>
        </w:rPr>
        <w:t>Schedule 2 Exhibit 1A</w:t>
      </w:r>
      <w:r w:rsidRPr="00227E45">
        <w:rPr>
          <w:rFonts w:ascii="Arial" w:hAnsi="Arial" w:cs="Arial"/>
        </w:rPr>
        <w:t xml:space="preserve"> </w:t>
      </w:r>
      <w:r w:rsidR="00661C6D">
        <w:rPr>
          <w:rFonts w:ascii="Arial" w:hAnsi="Arial" w:cs="Arial"/>
        </w:rPr>
        <w:t xml:space="preserve">to </w:t>
      </w:r>
      <w:proofErr w:type="gramStart"/>
      <w:r w:rsidR="00661C6D">
        <w:rPr>
          <w:rFonts w:ascii="Arial" w:hAnsi="Arial" w:cs="Arial"/>
        </w:rPr>
        <w:t>introduce</w:t>
      </w:r>
      <w:proofErr w:type="gramEnd"/>
      <w:r w:rsidR="00661C6D">
        <w:rPr>
          <w:rFonts w:ascii="Arial" w:hAnsi="Arial" w:cs="Arial"/>
        </w:rPr>
        <w:t xml:space="preserve"> and </w:t>
      </w:r>
      <w:r w:rsidRPr="00227E45">
        <w:rPr>
          <w:rFonts w:ascii="Arial" w:hAnsi="Arial" w:cs="Arial"/>
        </w:rPr>
        <w:t>which</w:t>
      </w:r>
      <w:r w:rsidRPr="00C01DDD">
        <w:rPr>
          <w:rFonts w:ascii="Arial" w:hAnsi="Arial" w:cs="Arial"/>
        </w:rPr>
        <w:t xml:space="preserve"> includes the process for administering the </w:t>
      </w:r>
      <w:r w:rsidRPr="00C01DDD">
        <w:rPr>
          <w:rFonts w:ascii="Arial" w:hAnsi="Arial" w:cs="Arial"/>
          <w:b/>
          <w:bCs/>
        </w:rPr>
        <w:t>Transmission Impact Assessment.</w:t>
      </w:r>
      <w:r w:rsidR="00AB6092">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w:t>
      </w:r>
      <w:r w:rsidRPr="00C01DDD">
        <w:rPr>
          <w:rFonts w:ascii="Arial" w:hAnsi="Arial" w:cs="Arial"/>
        </w:rPr>
        <w:lastRenderedPageBreak/>
        <w:t xml:space="preserve">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108"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108"/>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109" w:name="_DV_M97"/>
      <w:bookmarkEnd w:id="109"/>
      <w:r>
        <w:t>PAYMENT</w:t>
      </w:r>
      <w:bookmarkStart w:id="110" w:name="_DV_M98"/>
      <w:bookmarkEnd w:id="65"/>
      <w:bookmarkEnd w:id="110"/>
      <w:r>
        <w:t xml:space="preserve"> </w:t>
      </w:r>
    </w:p>
    <w:p w14:paraId="46F5A3E3" w14:textId="77777777" w:rsidR="00CA2ECB" w:rsidRDefault="00CA2ECB" w:rsidP="002A1134">
      <w:pPr>
        <w:pStyle w:val="Heading3"/>
        <w:widowControl/>
        <w:numPr>
          <w:ilvl w:val="0"/>
          <w:numId w:val="0"/>
        </w:numPr>
        <w:tabs>
          <w:tab w:val="num" w:pos="851"/>
        </w:tabs>
        <w:ind w:left="1701" w:hanging="850"/>
        <w:jc w:val="both"/>
      </w:pPr>
      <w:bookmarkStart w:id="111" w:name="_DV_M99"/>
      <w:bookmarkEnd w:id="111"/>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112" w:name="_DV_M100"/>
      <w:bookmarkEnd w:id="112"/>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w:t>
      </w:r>
      <w:proofErr w:type="gramStart"/>
      <w:r>
        <w:rPr>
          <w:rFonts w:ascii="Arial" w:hAnsi="Arial" w:cs="Arial"/>
        </w:rPr>
        <w:t>month;</w:t>
      </w:r>
      <w:proofErr w:type="gramEnd"/>
    </w:p>
    <w:p w14:paraId="1B6CD859" w14:textId="77777777" w:rsidR="00CA2ECB" w:rsidRDefault="00CA2ECB" w:rsidP="00CA2ECB">
      <w:pPr>
        <w:pStyle w:val="Heading5"/>
        <w:tabs>
          <w:tab w:val="num" w:pos="-709"/>
        </w:tabs>
        <w:ind w:left="2268" w:hanging="567"/>
        <w:jc w:val="both"/>
        <w:rPr>
          <w:rFonts w:ascii="Arial" w:hAnsi="Arial" w:cs="Arial"/>
        </w:rPr>
      </w:pPr>
      <w:bookmarkStart w:id="113" w:name="_DV_M101"/>
      <w:bookmarkEnd w:id="113"/>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 xml:space="preserve">STTEC </w:t>
      </w:r>
      <w:proofErr w:type="gramStart"/>
      <w:r>
        <w:rPr>
          <w:rFonts w:ascii="Arial" w:hAnsi="Arial" w:cs="Arial"/>
          <w:b/>
          <w:bCs/>
        </w:rPr>
        <w:t>Charge</w:t>
      </w:r>
      <w:r>
        <w:rPr>
          <w:rFonts w:ascii="Arial" w:hAnsi="Arial" w:cs="Arial"/>
        </w:rPr>
        <w:t>;</w:t>
      </w:r>
      <w:proofErr w:type="gramEnd"/>
    </w:p>
    <w:p w14:paraId="39B49D28" w14:textId="77777777" w:rsidR="00CA2ECB" w:rsidRDefault="00CA2ECB" w:rsidP="00CA2ECB">
      <w:pPr>
        <w:pStyle w:val="Heading5"/>
        <w:tabs>
          <w:tab w:val="num" w:pos="-709"/>
        </w:tabs>
        <w:ind w:left="2268" w:hanging="567"/>
        <w:jc w:val="both"/>
        <w:rPr>
          <w:rFonts w:ascii="Arial" w:hAnsi="Arial" w:cs="Arial"/>
        </w:rPr>
      </w:pPr>
      <w:bookmarkStart w:id="114" w:name="_DV_M102"/>
      <w:bookmarkEnd w:id="114"/>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115" w:name="_DV_M103"/>
      <w:bookmarkEnd w:id="115"/>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w:t>
      </w:r>
      <w:r>
        <w:rPr>
          <w:rFonts w:ascii="Arial" w:hAnsi="Arial" w:cs="Arial"/>
          <w:b/>
          <w:bCs/>
        </w:rPr>
        <w:lastRenderedPageBreak/>
        <w:t xml:space="preserve">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116" w:name="_DV_M104"/>
      <w:bookmarkEnd w:id="116"/>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3"/>
        </w:numPr>
        <w:jc w:val="both"/>
        <w:rPr>
          <w:rFonts w:ascii="Arial" w:hAnsi="Arial" w:cs="Arial"/>
        </w:rPr>
      </w:pPr>
      <w:bookmarkStart w:id="117" w:name="_DV_M105"/>
      <w:bookmarkEnd w:id="117"/>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4"/>
        </w:numPr>
        <w:jc w:val="both"/>
      </w:pPr>
      <w:bookmarkStart w:id="118" w:name="_DV_M106"/>
      <w:bookmarkEnd w:id="118"/>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4"/>
        </w:numPr>
        <w:jc w:val="both"/>
      </w:pPr>
      <w:bookmarkStart w:id="119" w:name="_DV_M107"/>
      <w:bookmarkEnd w:id="119"/>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4"/>
        </w:numPr>
        <w:jc w:val="both"/>
        <w:rPr>
          <w:rFonts w:ascii="Arial" w:hAnsi="Arial" w:cs="Arial"/>
        </w:rPr>
      </w:pPr>
      <w:bookmarkStart w:id="120" w:name="_DV_M108"/>
      <w:bookmarkEnd w:id="120"/>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121" w:name="_DV_M109"/>
      <w:bookmarkEnd w:id="121"/>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122" w:name="_DV_M110"/>
      <w:bookmarkEnd w:id="122"/>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23" w:name="_DV_M111"/>
      <w:bookmarkEnd w:id="123"/>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 xml:space="preserve">The </w:t>
      </w:r>
      <w:r>
        <w:rPr>
          <w:rFonts w:ascii="Arial" w:hAnsi="Arial" w:cs="Arial"/>
          <w:b/>
          <w:bCs/>
        </w:rPr>
        <w:lastRenderedPageBreak/>
        <w:t>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24" w:name="_DV_M112"/>
      <w:bookmarkEnd w:id="124"/>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125" w:name="_DV_M113"/>
      <w:bookmarkEnd w:id="125"/>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126" w:name="_DV_M114"/>
      <w:bookmarkStart w:id="127" w:name="_Toc490940279"/>
      <w:bookmarkEnd w:id="126"/>
      <w:r>
        <w:t>METERING</w:t>
      </w:r>
      <w:bookmarkStart w:id="128" w:name="_DV_M115"/>
      <w:bookmarkEnd w:id="127"/>
      <w:bookmarkEnd w:id="128"/>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9" w:name="_DV_M116"/>
      <w:bookmarkEnd w:id="129"/>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130" w:name="_DV_M117"/>
      <w:bookmarkEnd w:id="130"/>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31" w:name="_DV_M118"/>
      <w:bookmarkEnd w:id="131"/>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32" w:name="_DV_M119"/>
      <w:bookmarkEnd w:id="132"/>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133"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34" w:name="_DV_M120"/>
      <w:bookmarkEnd w:id="134"/>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0"/>
        </w:numPr>
        <w:spacing w:after="0"/>
        <w:jc w:val="both"/>
        <w:rPr>
          <w:rFonts w:ascii="Arial" w:hAnsi="Arial" w:cs="Arial"/>
          <w:u w:val="single"/>
        </w:rPr>
      </w:pPr>
      <w:bookmarkStart w:id="135" w:name="_DV_M121"/>
      <w:bookmarkEnd w:id="135"/>
      <w:r>
        <w:rPr>
          <w:rFonts w:ascii="Arial" w:hAnsi="Arial" w:cs="Arial"/>
          <w:u w:val="single"/>
        </w:rPr>
        <w:lastRenderedPageBreak/>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136" w:name="_DV_M122"/>
      <w:bookmarkEnd w:id="136"/>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137" w:name="_DV_M123"/>
      <w:bookmarkEnd w:id="137"/>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138" w:name="_DV_M124"/>
      <w:bookmarkEnd w:id="138"/>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139" w:name="_DV_M125"/>
      <w:bookmarkEnd w:id="139"/>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140" w:name="_DV_M126"/>
      <w:bookmarkEnd w:id="140"/>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41" w:name="_DV_M127"/>
      <w:bookmarkEnd w:id="141"/>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142" w:name="_DV_M128"/>
      <w:bookmarkEnd w:id="142"/>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143" w:name="_DV_M129"/>
      <w:bookmarkEnd w:id="143"/>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144" w:name="_DV_M130"/>
      <w:bookmarkEnd w:id="144"/>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145" w:name="_DV_M131"/>
      <w:bookmarkEnd w:id="145"/>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146" w:name="_DV_M132"/>
      <w:bookmarkEnd w:id="146"/>
      <w:r>
        <w:rPr>
          <w:rFonts w:ascii="Arial" w:hAnsi="Arial" w:cs="Arial"/>
          <w:b w:val="0"/>
          <w:bCs w:val="0"/>
          <w:i w:val="0"/>
          <w:iCs w:val="0"/>
        </w:rPr>
        <w:lastRenderedPageBreak/>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147" w:name="_DV_M133"/>
      <w:bookmarkEnd w:id="147"/>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148" w:name="_DV_M134"/>
      <w:bookmarkEnd w:id="148"/>
      <w:r>
        <w:t>BALANCING MECHANISM REQUIREMENTS</w:t>
      </w:r>
    </w:p>
    <w:p w14:paraId="088012FF" w14:textId="77777777" w:rsidR="00CA2ECB" w:rsidRDefault="00CA2ECB" w:rsidP="00CA2ECB">
      <w:pPr>
        <w:pStyle w:val="Heading4"/>
        <w:widowControl/>
        <w:numPr>
          <w:ilvl w:val="2"/>
          <w:numId w:val="5"/>
        </w:numPr>
        <w:jc w:val="both"/>
        <w:rPr>
          <w:rFonts w:ascii="Arial" w:hAnsi="Arial" w:cs="Arial"/>
        </w:rPr>
      </w:pPr>
      <w:bookmarkStart w:id="149" w:name="_DV_M135"/>
      <w:bookmarkEnd w:id="149"/>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5"/>
        </w:numPr>
        <w:jc w:val="both"/>
        <w:rPr>
          <w:rFonts w:ascii="Arial" w:hAnsi="Arial" w:cs="Arial"/>
        </w:rPr>
      </w:pPr>
      <w:bookmarkStart w:id="150" w:name="_DV_M136"/>
      <w:bookmarkEnd w:id="150"/>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5"/>
        </w:numPr>
        <w:jc w:val="both"/>
        <w:rPr>
          <w:rFonts w:ascii="Arial" w:hAnsi="Arial" w:cs="Arial"/>
        </w:rPr>
      </w:pPr>
      <w:bookmarkStart w:id="151" w:name="_DV_M137"/>
      <w:bookmarkEnd w:id="151"/>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152" w:name="_DV_M138"/>
      <w:bookmarkEnd w:id="152"/>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153" w:name="_DV_M139"/>
      <w:bookmarkEnd w:id="153"/>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154" w:name="_DV_M140"/>
      <w:bookmarkEnd w:id="154"/>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155" w:name="_DV_M141"/>
      <w:bookmarkEnd w:id="155"/>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156" w:name="_DV_M142"/>
      <w:bookmarkEnd w:id="156"/>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w:t>
      </w:r>
      <w:r>
        <w:rPr>
          <w:rFonts w:ascii="Arial" w:hAnsi="Arial" w:cs="Arial"/>
        </w:rPr>
        <w:lastRenderedPageBreak/>
        <w:t xml:space="preserve">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512E4376" w:rsidR="00CA2ECB" w:rsidRDefault="00CA2ECB" w:rsidP="002A1134">
      <w:pPr>
        <w:pStyle w:val="Heading6"/>
        <w:widowControl/>
        <w:numPr>
          <w:ilvl w:val="0"/>
          <w:numId w:val="0"/>
        </w:numPr>
        <w:ind w:left="3404" w:hanging="851"/>
        <w:jc w:val="both"/>
        <w:rPr>
          <w:rFonts w:ascii="Arial" w:hAnsi="Arial" w:cs="Arial"/>
        </w:rPr>
      </w:pPr>
      <w:bookmarkStart w:id="157" w:name="_DV_M143"/>
      <w:bookmarkEnd w:id="157"/>
      <w:r>
        <w:rPr>
          <w:rFonts w:ascii="Arial" w:hAnsi="Arial" w:cs="Arial"/>
        </w:rPr>
        <w:t>(iii)</w:t>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158" w:name="_DV_M144"/>
      <w:bookmarkEnd w:id="158"/>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159" w:name="_DV_M145"/>
      <w:bookmarkEnd w:id="159"/>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160" w:name="_DV_M146"/>
      <w:bookmarkEnd w:id="160"/>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w:t>
      </w:r>
      <w:r>
        <w:rPr>
          <w:rFonts w:ascii="Arial" w:hAnsi="Arial" w:cs="Arial"/>
        </w:rPr>
        <w:lastRenderedPageBreak/>
        <w:t xml:space="preserve">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161" w:name="_DV_M147"/>
      <w:bookmarkEnd w:id="161"/>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162" w:name="_DV_M148"/>
      <w:bookmarkEnd w:id="162"/>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163" w:name="_DV_M149"/>
      <w:bookmarkEnd w:id="163"/>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164" w:name="_DV_M150"/>
      <w:bookmarkEnd w:id="164"/>
      <w:r>
        <w:rPr>
          <w:rFonts w:ascii="Arial" w:hAnsi="Arial" w:cs="Arial"/>
        </w:rPr>
        <w:t>6.9.2</w:t>
      </w:r>
      <w:r>
        <w:rPr>
          <w:rFonts w:ascii="Arial" w:hAnsi="Arial" w:cs="Arial"/>
        </w:rPr>
        <w:tab/>
      </w:r>
      <w:r>
        <w:rPr>
          <w:rFonts w:ascii="Arial" w:hAnsi="Arial" w:cs="Arial"/>
          <w:u w:val="single"/>
        </w:rPr>
        <w:t>Modifications Proposed by Users</w:t>
      </w:r>
    </w:p>
    <w:p w14:paraId="6DD1239F" w14:textId="76DEE04D" w:rsidR="00CA2ECB" w:rsidRDefault="00CA2ECB" w:rsidP="00CA2ECB">
      <w:pPr>
        <w:pStyle w:val="clauseindent"/>
        <w:widowControl/>
        <w:ind w:left="2835" w:hanging="1133"/>
        <w:jc w:val="both"/>
        <w:rPr>
          <w:rFonts w:ascii="Arial" w:hAnsi="Arial" w:cs="Arial"/>
          <w:b/>
          <w:bCs/>
        </w:rPr>
      </w:pPr>
      <w:bookmarkStart w:id="165" w:name="_DV_M151"/>
      <w:bookmarkEnd w:id="165"/>
      <w:r>
        <w:rPr>
          <w:rFonts w:ascii="Arial" w:hAnsi="Arial" w:cs="Arial"/>
        </w:rPr>
        <w:t>6.9.2.1</w:t>
      </w:r>
      <w:r>
        <w:rPr>
          <w:rFonts w:ascii="Arial" w:hAnsi="Arial" w:cs="Arial"/>
        </w:rPr>
        <w:tab/>
        <w:t xml:space="preserve">If a </w:t>
      </w:r>
      <w:r>
        <w:rPr>
          <w:rFonts w:ascii="Arial" w:hAnsi="Arial" w:cs="Arial"/>
          <w:b/>
          <w:bCs/>
        </w:rPr>
        <w:t>User</w:t>
      </w:r>
      <w:r>
        <w:rPr>
          <w:rFonts w:ascii="Arial" w:hAnsi="Arial" w:cs="Arial"/>
        </w:rPr>
        <w:t xml:space="preserve"> wishes to make a </w:t>
      </w:r>
      <w:r>
        <w:rPr>
          <w:rFonts w:ascii="Arial" w:hAnsi="Arial" w:cs="Arial"/>
          <w:b/>
          <w:bCs/>
        </w:rPr>
        <w:t>Modification</w:t>
      </w:r>
      <w:r>
        <w:rPr>
          <w:rFonts w:ascii="Arial" w:hAnsi="Arial" w:cs="Arial"/>
        </w:rPr>
        <w:t xml:space="preserve"> it shall complete and submit to </w:t>
      </w:r>
      <w:r>
        <w:rPr>
          <w:rFonts w:ascii="Arial" w:hAnsi="Arial" w:cs="Arial"/>
          <w:b/>
          <w:bCs/>
        </w:rPr>
        <w:t>The Company</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r w:rsidR="00167DDD" w:rsidRPr="7CFA61A9">
        <w:rPr>
          <w:rFonts w:ascii="Arial" w:hAnsi="Arial" w:cs="Arial"/>
        </w:rPr>
        <w:t xml:space="preserve">(and if this is a </w:t>
      </w:r>
      <w:r w:rsidR="00167DDD" w:rsidRPr="7CFA61A9">
        <w:rPr>
          <w:rFonts w:ascii="Arial" w:hAnsi="Arial" w:cs="Arial"/>
          <w:b/>
          <w:bCs/>
        </w:rPr>
        <w:t>Gated Application</w:t>
      </w:r>
      <w:r w:rsidR="00167DDD" w:rsidRPr="7CFA61A9">
        <w:rPr>
          <w:rFonts w:ascii="Arial" w:hAnsi="Arial" w:cs="Arial"/>
        </w:rPr>
        <w:t xml:space="preserve">, in accordance with the </w:t>
      </w:r>
      <w:r w:rsidR="00167DDD" w:rsidRPr="7CFA61A9">
        <w:rPr>
          <w:rFonts w:ascii="Arial" w:hAnsi="Arial" w:cs="Arial"/>
          <w:b/>
          <w:bCs/>
        </w:rPr>
        <w:t>Gated Application and Offer Process</w:t>
      </w:r>
      <w:r w:rsidR="00167DDD" w:rsidRPr="7CFA61A9">
        <w:rPr>
          <w:rFonts w:ascii="Arial" w:hAnsi="Arial" w:cs="Arial"/>
        </w:rPr>
        <w:t>)</w:t>
      </w:r>
      <w:r w:rsidR="00167DDD">
        <w:rPr>
          <w:rFonts w:ascii="Arial" w:hAnsi="Arial" w:cs="Arial"/>
        </w:rPr>
        <w:t xml:space="preserve"> </w:t>
      </w:r>
      <w:r>
        <w:rPr>
          <w:rFonts w:ascii="Arial" w:hAnsi="Arial" w:cs="Arial"/>
        </w:rPr>
        <w:t xml:space="preserve">comply with the terms thereof.  </w:t>
      </w:r>
    </w:p>
    <w:p w14:paraId="21C886E5" w14:textId="5F7D8EDC" w:rsidR="00435360" w:rsidRDefault="00CA2ECB" w:rsidP="00CA2ECB">
      <w:pPr>
        <w:pStyle w:val="clauseindent"/>
        <w:widowControl/>
        <w:ind w:left="2835" w:hanging="1133"/>
        <w:jc w:val="both"/>
        <w:rPr>
          <w:rFonts w:ascii="Arial" w:hAnsi="Arial" w:cs="Arial"/>
          <w:b/>
          <w:bCs/>
        </w:rPr>
      </w:pPr>
      <w:bookmarkStart w:id="166" w:name="_DV_M152"/>
      <w:bookmarkEnd w:id="166"/>
      <w:r>
        <w:rPr>
          <w:rFonts w:ascii="Arial" w:hAnsi="Arial" w:cs="Arial"/>
        </w:rPr>
        <w:t>6.9.2.2</w:t>
      </w:r>
      <w:r>
        <w:rPr>
          <w:rFonts w:ascii="Arial" w:hAnsi="Arial" w:cs="Arial"/>
          <w:b/>
          <w:bCs/>
        </w:rPr>
        <w:tab/>
      </w:r>
      <w:r w:rsidR="00435360" w:rsidRPr="00AE0E56">
        <w:rPr>
          <w:rFonts w:ascii="Arial" w:hAnsi="Arial" w:cs="Arial"/>
        </w:rPr>
        <w:t>Where the</w:t>
      </w:r>
      <w:r w:rsidR="00435360" w:rsidRPr="00AE0E56">
        <w:rPr>
          <w:rFonts w:ascii="Arial" w:hAnsi="Arial" w:cs="Arial"/>
          <w:b/>
          <w:bCs/>
        </w:rPr>
        <w:t xml:space="preserve"> Modification Application</w:t>
      </w:r>
      <w:r w:rsidR="00435360" w:rsidRPr="00AE0E56">
        <w:rPr>
          <w:rFonts w:ascii="Arial" w:hAnsi="Arial" w:cs="Arial"/>
        </w:rPr>
        <w:t>:</w:t>
      </w:r>
    </w:p>
    <w:p w14:paraId="0B507264" w14:textId="19392244" w:rsidR="00CA2ECB" w:rsidRDefault="00435360" w:rsidP="002A1134">
      <w:pPr>
        <w:pStyle w:val="clauseindent"/>
        <w:widowControl/>
        <w:ind w:left="3969" w:hanging="1133"/>
        <w:jc w:val="both"/>
        <w:rPr>
          <w:rFonts w:ascii="Arial" w:hAnsi="Arial" w:cs="Arial"/>
        </w:rPr>
      </w:pPr>
      <w:r w:rsidRPr="002A1134">
        <w:rPr>
          <w:rFonts w:ascii="Arial" w:hAnsi="Arial" w:cs="Arial"/>
        </w:rPr>
        <w:t>6.9.2.2.1</w:t>
      </w:r>
      <w:r>
        <w:rPr>
          <w:rFonts w:ascii="Arial" w:hAnsi="Arial" w:cs="Arial"/>
          <w:b/>
          <w:bCs/>
        </w:rPr>
        <w:tab/>
      </w:r>
      <w:r w:rsidRPr="002A1134">
        <w:rPr>
          <w:rFonts w:ascii="Arial" w:hAnsi="Arial" w:cs="Arial"/>
        </w:rPr>
        <w:t>is not a Gated Application,</w:t>
      </w:r>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make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Offer</w:t>
      </w:r>
      <w:r w:rsidR="00CA2ECB">
        <w:rPr>
          <w:rFonts w:ascii="Arial" w:hAnsi="Arial" w:cs="Arial"/>
        </w:rPr>
        <w:t xml:space="preserve"> to that </w:t>
      </w:r>
      <w:r w:rsidR="00CA2ECB">
        <w:rPr>
          <w:rFonts w:ascii="Arial" w:hAnsi="Arial" w:cs="Arial"/>
          <w:b/>
          <w:bCs/>
        </w:rPr>
        <w:t>User</w:t>
      </w:r>
      <w:r w:rsidR="00CA2ECB">
        <w:rPr>
          <w:rFonts w:ascii="Arial" w:hAnsi="Arial" w:cs="Arial"/>
        </w:rPr>
        <w:t xml:space="preserve"> as soon as practicable and (save where the </w:t>
      </w:r>
      <w:r w:rsidR="00CA2ECB">
        <w:rPr>
          <w:rFonts w:ascii="Arial" w:hAnsi="Arial" w:cs="Arial"/>
          <w:b/>
          <w:bCs/>
        </w:rPr>
        <w:t>Authority</w:t>
      </w:r>
      <w:r w:rsidR="00CA2ECB">
        <w:rPr>
          <w:rFonts w:ascii="Arial" w:hAnsi="Arial" w:cs="Arial"/>
        </w:rPr>
        <w:t xml:space="preserve"> consents to a longer period) in any event not more than 3 months after receipt by </w:t>
      </w:r>
      <w:r w:rsidR="00CA2ECB">
        <w:rPr>
          <w:rFonts w:ascii="Arial" w:hAnsi="Arial" w:cs="Arial"/>
          <w:b/>
          <w:bCs/>
        </w:rPr>
        <w:t>The Company</w:t>
      </w:r>
      <w:r w:rsidR="00CA2ECB">
        <w:rPr>
          <w:rFonts w:ascii="Arial" w:hAnsi="Arial" w:cs="Arial"/>
        </w:rPr>
        <w:t xml:space="preserve"> of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Application</w:t>
      </w:r>
      <w:r w:rsidR="00CA2ECB">
        <w:rPr>
          <w:rFonts w:ascii="Arial" w:hAnsi="Arial" w:cs="Arial"/>
        </w:rPr>
        <w:t xml:space="preserve">.    </w:t>
      </w:r>
    </w:p>
    <w:p w14:paraId="206E75D7" w14:textId="4A000E84" w:rsidR="00435360" w:rsidRDefault="00804698" w:rsidP="00575193">
      <w:pPr>
        <w:pStyle w:val="clauseindent"/>
        <w:widowControl/>
        <w:ind w:left="3969" w:hanging="1133"/>
        <w:jc w:val="both"/>
        <w:rPr>
          <w:rFonts w:ascii="Arial" w:hAnsi="Arial" w:cs="Arial"/>
        </w:rPr>
      </w:pPr>
      <w:r w:rsidRPr="002A1134">
        <w:rPr>
          <w:rFonts w:ascii="Arial" w:hAnsi="Arial" w:cs="Arial"/>
        </w:rPr>
        <w:t>6.9.2.2.2</w:t>
      </w:r>
      <w:r>
        <w:rPr>
          <w:rFonts w:ascii="Arial" w:hAnsi="Arial" w:cs="Arial"/>
          <w:b/>
          <w:bCs/>
        </w:rPr>
        <w:tab/>
      </w:r>
      <w:r w:rsidR="00575193" w:rsidRPr="0CA8AA03">
        <w:rPr>
          <w:rFonts w:ascii="Arial" w:hAnsi="Arial" w:cs="Arial"/>
        </w:rPr>
        <w:t xml:space="preserve">is a </w:t>
      </w:r>
      <w:r w:rsidR="00575193" w:rsidRPr="0CA8AA03">
        <w:rPr>
          <w:rFonts w:ascii="Arial" w:hAnsi="Arial" w:cs="Arial"/>
          <w:b/>
          <w:bCs/>
        </w:rPr>
        <w:t>Gated Application</w:t>
      </w:r>
      <w:r w:rsidR="00575193" w:rsidRPr="0CA8AA03">
        <w:rPr>
          <w:rFonts w:ascii="Arial" w:hAnsi="Arial" w:cs="Arial"/>
        </w:rPr>
        <w:t xml:space="preserve">, </w:t>
      </w:r>
      <w:r w:rsidR="00575193" w:rsidRPr="0CA8AA03">
        <w:rPr>
          <w:rFonts w:ascii="Arial" w:hAnsi="Arial" w:cs="Arial"/>
          <w:b/>
          <w:bCs/>
        </w:rPr>
        <w:t>The Company</w:t>
      </w:r>
      <w:r w:rsidR="00575193" w:rsidRPr="0CA8AA03">
        <w:rPr>
          <w:rFonts w:ascii="Arial" w:hAnsi="Arial" w:cs="Arial"/>
        </w:rPr>
        <w:t xml:space="preserve"> shall make the </w:t>
      </w:r>
      <w:r w:rsidR="00575193" w:rsidRPr="0CA8AA03">
        <w:rPr>
          <w:rFonts w:ascii="Arial" w:hAnsi="Arial" w:cs="Arial"/>
          <w:b/>
          <w:bCs/>
        </w:rPr>
        <w:t>Modification Offer</w:t>
      </w:r>
      <w:r w:rsidR="00575193" w:rsidRPr="0CA8AA03">
        <w:rPr>
          <w:rFonts w:ascii="Arial" w:hAnsi="Arial" w:cs="Arial"/>
        </w:rPr>
        <w:t xml:space="preserve"> to the </w:t>
      </w:r>
      <w:r w:rsidR="00575193" w:rsidRPr="0CA8AA03">
        <w:rPr>
          <w:rFonts w:ascii="Arial" w:hAnsi="Arial" w:cs="Arial"/>
          <w:b/>
          <w:bCs/>
        </w:rPr>
        <w:t xml:space="preserve">User </w:t>
      </w:r>
      <w:r w:rsidR="00575193" w:rsidRPr="0CA8AA03">
        <w:rPr>
          <w:rFonts w:ascii="Arial" w:hAnsi="Arial" w:cs="Arial"/>
        </w:rPr>
        <w:t xml:space="preserve">in accordance with the </w:t>
      </w:r>
      <w:r w:rsidR="00575193" w:rsidRPr="0CA8AA03">
        <w:rPr>
          <w:rFonts w:ascii="Arial" w:hAnsi="Arial" w:cs="Arial"/>
          <w:b/>
          <w:bCs/>
        </w:rPr>
        <w:t>Gated Application and Offer Process</w:t>
      </w:r>
      <w:r w:rsidR="00575193" w:rsidRPr="0CA8AA03">
        <w:rPr>
          <w:rFonts w:ascii="Arial" w:hAnsi="Arial" w:cs="Arial"/>
        </w:rPr>
        <w:t>.</w:t>
      </w:r>
    </w:p>
    <w:p w14:paraId="3CE9F147" w14:textId="0BF52FAD" w:rsidR="00A4109F" w:rsidRDefault="00A4109F" w:rsidP="002A1134">
      <w:pPr>
        <w:pStyle w:val="clauseindent"/>
        <w:widowControl/>
        <w:ind w:left="3969" w:hanging="1133"/>
        <w:jc w:val="both"/>
        <w:rPr>
          <w:rFonts w:ascii="Arial" w:hAnsi="Arial" w:cs="Arial"/>
          <w:b/>
          <w:bCs/>
        </w:rPr>
      </w:pPr>
      <w:r>
        <w:rPr>
          <w:rFonts w:ascii="Arial" w:hAnsi="Arial" w:cs="Arial"/>
        </w:rPr>
        <w:t>6.9.2.2.3</w:t>
      </w:r>
      <w:r>
        <w:rPr>
          <w:rFonts w:ascii="Arial" w:hAnsi="Arial" w:cs="Arial"/>
        </w:rPr>
        <w:tab/>
        <w:t xml:space="preserve">The </w:t>
      </w:r>
      <w:r>
        <w:rPr>
          <w:rFonts w:ascii="Arial" w:hAnsi="Arial" w:cs="Arial"/>
          <w:b/>
          <w:bCs/>
        </w:rPr>
        <w:t>Modification</w:t>
      </w:r>
      <w:r>
        <w:rPr>
          <w:rFonts w:ascii="Arial" w:hAnsi="Arial" w:cs="Arial"/>
        </w:rPr>
        <w:t xml:space="preserve"> </w:t>
      </w:r>
      <w:r>
        <w:rPr>
          <w:rFonts w:ascii="Arial" w:hAnsi="Arial" w:cs="Arial"/>
          <w:b/>
          <w:bCs/>
        </w:rPr>
        <w:t xml:space="preserve">Offer </w:t>
      </w:r>
      <w:r>
        <w:rPr>
          <w:rFonts w:ascii="Arial" w:hAnsi="Arial" w:cs="Arial"/>
        </w:rPr>
        <w:t xml:space="preserve">shall include details of any variations </w:t>
      </w:r>
      <w:r>
        <w:rPr>
          <w:rFonts w:ascii="Arial" w:hAnsi="Arial" w:cs="Arial"/>
          <w:b/>
          <w:bCs/>
        </w:rPr>
        <w:t>The Company</w:t>
      </w:r>
      <w:r>
        <w:rPr>
          <w:rFonts w:ascii="Arial" w:hAnsi="Arial" w:cs="Arial"/>
        </w:rPr>
        <w:t xml:space="preserve"> </w:t>
      </w:r>
      <w:r>
        <w:rPr>
          <w:rFonts w:ascii="Arial" w:hAnsi="Arial" w:cs="Arial"/>
        </w:rPr>
        <w:lastRenderedPageBreak/>
        <w:t xml:space="preserve">proposes to make to the </w:t>
      </w:r>
      <w:r>
        <w:rPr>
          <w:rFonts w:ascii="Arial" w:hAnsi="Arial" w:cs="Arial"/>
          <w:b/>
          <w:bCs/>
        </w:rPr>
        <w:t>Bilateral Agreement</w:t>
      </w:r>
      <w:r>
        <w:rPr>
          <w:rFonts w:ascii="Arial" w:hAnsi="Arial" w:cs="Arial"/>
        </w:rPr>
        <w:t xml:space="preserve"> or, where applicable, the </w:t>
      </w:r>
      <w:r>
        <w:rPr>
          <w:rFonts w:ascii="Arial" w:hAnsi="Arial" w:cs="Arial"/>
          <w:b/>
          <w:bCs/>
        </w:rPr>
        <w:t>Construction Agreement</w:t>
      </w:r>
      <w:r>
        <w:rPr>
          <w:rFonts w:ascii="Arial" w:hAnsi="Arial" w:cs="Arial"/>
        </w:rPr>
        <w:t xml:space="preserve"> which applies to the </w:t>
      </w:r>
      <w:r>
        <w:rPr>
          <w:rFonts w:ascii="Arial" w:hAnsi="Arial" w:cs="Arial"/>
          <w:b/>
          <w:bCs/>
        </w:rPr>
        <w:t>Connection 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During such period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concerned shall discuss in good faith the implication of the proposed </w:t>
      </w:r>
      <w:r>
        <w:rPr>
          <w:rFonts w:ascii="Arial" w:hAnsi="Arial" w:cs="Arial"/>
          <w:b/>
          <w:bCs/>
        </w:rPr>
        <w:t>Modifications</w:t>
      </w:r>
      <w:r w:rsidRPr="002A1134">
        <w:rPr>
          <w:rFonts w:ascii="Arial" w:hAnsi="Arial" w:cs="Arial"/>
        </w:rPr>
        <w:t>.</w:t>
      </w:r>
    </w:p>
    <w:p w14:paraId="284121E6" w14:textId="1596E74B" w:rsidR="00CA2ECB" w:rsidRDefault="7C7FE1FF" w:rsidP="00EB65F4">
      <w:pPr>
        <w:pStyle w:val="clauseindent"/>
        <w:widowControl/>
        <w:ind w:left="2835" w:hanging="1133"/>
        <w:jc w:val="both"/>
        <w:rPr>
          <w:rFonts w:ascii="Arial" w:hAnsi="Arial" w:cs="Arial"/>
          <w:b/>
          <w:bCs/>
        </w:rPr>
      </w:pPr>
      <w:bookmarkStart w:id="167" w:name="_DV_M153"/>
      <w:bookmarkEnd w:id="167"/>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168" w:name="_DV_M154"/>
      <w:bookmarkEnd w:id="168"/>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169" w:name="_DV_M156"/>
      <w:bookmarkEnd w:id="169"/>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170" w:name="_DV_M157"/>
      <w:bookmarkEnd w:id="170"/>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6"/>
        </w:numPr>
        <w:jc w:val="both"/>
        <w:rPr>
          <w:rFonts w:ascii="Arial" w:hAnsi="Arial" w:cs="Arial"/>
          <w:b/>
          <w:bCs/>
        </w:rPr>
      </w:pPr>
      <w:bookmarkStart w:id="171" w:name="_DV_M158"/>
      <w:bookmarkEnd w:id="171"/>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w:t>
      </w:r>
      <w:r w:rsidRPr="57F2BD47">
        <w:rPr>
          <w:rFonts w:ascii="Arial" w:hAnsi="Arial" w:cs="Arial"/>
        </w:rPr>
        <w:lastRenderedPageBreak/>
        <w:t xml:space="preserve">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172" w:name="_DV_M159"/>
      <w:bookmarkEnd w:id="172"/>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rFonts w:ascii="Arial" w:hAnsi="Arial" w:cs="Arial"/>
        </w:rPr>
      </w:pPr>
      <w:bookmarkStart w:id="173" w:name="_DV_M160"/>
      <w:bookmarkEnd w:id="173"/>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30CC831A" w14:textId="45AC6067" w:rsidR="001077DC" w:rsidRDefault="001077DC" w:rsidP="001077DC">
      <w:pPr>
        <w:pStyle w:val="clauseindent"/>
        <w:widowControl/>
        <w:ind w:left="2835" w:hanging="1133"/>
        <w:jc w:val="both"/>
        <w:rPr>
          <w:rFonts w:ascii="Arial" w:hAnsi="Arial" w:cs="Arial"/>
          <w:b/>
          <w:bCs/>
        </w:rPr>
      </w:pPr>
      <w:r>
        <w:rPr>
          <w:rFonts w:ascii="Arial" w:hAnsi="Arial" w:cs="Arial"/>
          <w:b/>
          <w:bCs/>
        </w:rPr>
        <w:t>6.9.3.5</w:t>
      </w:r>
      <w:r>
        <w:rPr>
          <w:rFonts w:ascii="Arial" w:hAnsi="Arial" w:cs="Arial"/>
          <w:b/>
          <w:bCs/>
        </w:rPr>
        <w:tab/>
      </w:r>
      <w:r w:rsidRPr="7CFA61A9">
        <w:rPr>
          <w:rFonts w:ascii="Arial" w:hAnsi="Arial" w:cs="Arial"/>
          <w:b/>
          <w:bCs/>
        </w:rPr>
        <w:t xml:space="preserve">Modification </w:t>
      </w:r>
      <w:del w:id="174" w:author="Guidance" w:date="2025-06-19T11:24:00Z" w16du:dateUtc="2025-06-19T10:24:00Z">
        <w:r w:rsidRPr="7CFA61A9" w:rsidDel="00A83488">
          <w:rPr>
            <w:rFonts w:ascii="Arial" w:hAnsi="Arial" w:cs="Arial"/>
            <w:b/>
            <w:bCs/>
          </w:rPr>
          <w:delText xml:space="preserve">Notices </w:delText>
        </w:r>
      </w:del>
      <w:ins w:id="175" w:author="Guidance" w:date="2025-06-19T11:24:00Z" w16du:dateUtc="2025-06-19T10:24:00Z">
        <w:r w:rsidR="00A83488">
          <w:rPr>
            <w:rFonts w:ascii="Arial" w:hAnsi="Arial" w:cs="Arial"/>
            <w:b/>
            <w:bCs/>
          </w:rPr>
          <w:t>Notification</w:t>
        </w:r>
        <w:r w:rsidR="00A83488" w:rsidRPr="7CFA61A9">
          <w:rPr>
            <w:rFonts w:ascii="Arial" w:hAnsi="Arial" w:cs="Arial"/>
            <w:b/>
            <w:bCs/>
          </w:rPr>
          <w:t xml:space="preserve"> </w:t>
        </w:r>
      </w:ins>
      <w:r w:rsidRPr="7CFA61A9">
        <w:rPr>
          <w:rFonts w:ascii="Arial" w:hAnsi="Arial" w:cs="Arial"/>
          <w:b/>
          <w:bCs/>
        </w:rPr>
        <w:t>and Modification Applications relating to owners/operators of Distribution Systems triggered by Embedded Power Stations</w:t>
      </w:r>
    </w:p>
    <w:p w14:paraId="30CE425B" w14:textId="498AFEB7" w:rsidR="001077DC" w:rsidRDefault="001077DC" w:rsidP="002A1134">
      <w:pPr>
        <w:pStyle w:val="clauseindent"/>
        <w:widowControl/>
        <w:ind w:left="3969" w:hanging="1133"/>
        <w:jc w:val="both"/>
        <w:rPr>
          <w:rFonts w:ascii="Arial" w:hAnsi="Arial" w:cs="Arial"/>
        </w:rPr>
      </w:pPr>
      <w:r>
        <w:rPr>
          <w:rFonts w:ascii="Arial" w:hAnsi="Arial" w:cs="Arial"/>
        </w:rPr>
        <w:t>6.9.3.5.1</w:t>
      </w:r>
      <w:r>
        <w:rPr>
          <w:rFonts w:ascii="Arial" w:hAnsi="Arial" w:cs="Arial"/>
        </w:rPr>
        <w:tab/>
        <w:t xml:space="preserve">The provisions of this Paragraph 6.9 apply to </w:t>
      </w:r>
      <w:r w:rsidRPr="00A33BFC">
        <w:rPr>
          <w:rFonts w:ascii="Arial" w:hAnsi="Arial" w:cs="Arial"/>
          <w:b/>
          <w:bCs/>
        </w:rPr>
        <w:t xml:space="preserve">Modification </w:t>
      </w:r>
      <w:ins w:id="176" w:author="Guidance" w:date="2025-06-19T11:24:00Z" w16du:dateUtc="2025-06-19T10:24:00Z">
        <w:r w:rsidR="00A83488">
          <w:rPr>
            <w:rFonts w:ascii="Arial" w:hAnsi="Arial" w:cs="Arial"/>
            <w:b/>
            <w:bCs/>
          </w:rPr>
          <w:t>Notification</w:t>
        </w:r>
      </w:ins>
      <w:del w:id="177" w:author="Guidance" w:date="2025-06-19T11:24:00Z" w16du:dateUtc="2025-06-19T10:24:00Z">
        <w:r w:rsidRPr="00A33BFC" w:rsidDel="00A83488">
          <w:rPr>
            <w:rFonts w:ascii="Arial" w:hAnsi="Arial" w:cs="Arial"/>
            <w:b/>
            <w:bCs/>
          </w:rPr>
          <w:delText>Notices</w:delText>
        </w:r>
      </w:del>
      <w:r w:rsidRPr="00A33BFC">
        <w:rPr>
          <w:rFonts w:ascii="Arial" w:hAnsi="Arial" w:cs="Arial"/>
          <w:b/>
          <w:bCs/>
        </w:rPr>
        <w:t xml:space="preserve">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r>
        <w:rPr>
          <w:rFonts w:ascii="Arial" w:hAnsi="Arial" w:cs="Arial"/>
        </w:rPr>
        <w:t xml:space="preserve">adapted as required </w:t>
      </w:r>
      <w:r w:rsidRPr="007537F3">
        <w:rPr>
          <w:rFonts w:ascii="Arial" w:hAnsi="Arial" w:cs="Arial"/>
        </w:rPr>
        <w:t xml:space="preserve">on the </w:t>
      </w:r>
      <w:r>
        <w:rPr>
          <w:rFonts w:ascii="Arial" w:hAnsi="Arial" w:cs="Arial"/>
        </w:rPr>
        <w:t xml:space="preserve">following </w:t>
      </w:r>
      <w:r w:rsidRPr="007537F3">
        <w:rPr>
          <w:rFonts w:ascii="Arial" w:hAnsi="Arial" w:cs="Arial"/>
        </w:rPr>
        <w:t>basis</w:t>
      </w:r>
      <w:r>
        <w:rPr>
          <w:rFonts w:ascii="Arial" w:hAnsi="Arial" w:cs="Arial"/>
        </w:rPr>
        <w:t>.</w:t>
      </w:r>
    </w:p>
    <w:p w14:paraId="73D46297" w14:textId="55DA3036" w:rsidR="001077DC" w:rsidRDefault="001077DC" w:rsidP="002A1134">
      <w:pPr>
        <w:pStyle w:val="clauseindent"/>
        <w:widowControl/>
        <w:ind w:left="3969" w:hanging="1133"/>
        <w:jc w:val="both"/>
        <w:rPr>
          <w:rFonts w:ascii="Arial" w:hAnsi="Arial" w:cs="Arial"/>
        </w:rPr>
      </w:pPr>
      <w:r w:rsidRPr="7CFA61A9">
        <w:rPr>
          <w:rFonts w:ascii="Arial" w:hAnsi="Arial" w:cs="Arial"/>
        </w:rPr>
        <w:t>6.9.3.5.2</w:t>
      </w:r>
      <w:r>
        <w:tab/>
      </w:r>
      <w:r w:rsidRPr="7CFA61A9">
        <w:rPr>
          <w:rFonts w:ascii="Arial" w:hAnsi="Arial" w:cs="Arial"/>
        </w:rPr>
        <w:t xml:space="preserve">Where a </w:t>
      </w:r>
      <w:r w:rsidRPr="007537F3">
        <w:rPr>
          <w:rFonts w:ascii="Arial" w:hAnsi="Arial" w:cs="Arial"/>
          <w:b/>
          <w:bCs/>
        </w:rPr>
        <w:t xml:space="preserve">Modification </w:t>
      </w:r>
      <w:ins w:id="178" w:author="Guidance" w:date="2025-06-19T11:24:00Z" w16du:dateUtc="2025-06-19T10:24:00Z">
        <w:r w:rsidR="00A83488">
          <w:rPr>
            <w:rFonts w:ascii="Arial" w:hAnsi="Arial" w:cs="Arial"/>
            <w:b/>
            <w:bCs/>
          </w:rPr>
          <w:t>Notification</w:t>
        </w:r>
      </w:ins>
      <w:del w:id="179" w:author="Guidance" w:date="2025-06-19T11:24:00Z" w16du:dateUtc="2025-06-19T10:24:00Z">
        <w:r w:rsidRPr="007537F3" w:rsidDel="00A83488">
          <w:rPr>
            <w:rFonts w:ascii="Arial" w:hAnsi="Arial" w:cs="Arial"/>
            <w:b/>
            <w:bCs/>
          </w:rPr>
          <w:delText>Notice</w:delText>
        </w:r>
      </w:del>
      <w:r w:rsidRPr="7CFA61A9">
        <w:rPr>
          <w:rFonts w:ascii="Arial" w:hAnsi="Arial" w:cs="Arial"/>
        </w:rPr>
        <w:t xml:space="preserve"> is issued by </w:t>
      </w:r>
      <w:r w:rsidRPr="007537F3">
        <w:rPr>
          <w:rFonts w:ascii="Arial" w:hAnsi="Arial" w:cs="Arial"/>
          <w:b/>
          <w:bCs/>
        </w:rPr>
        <w:t>The Company</w:t>
      </w:r>
      <w:r w:rsidRPr="7CFA61A9">
        <w:rPr>
          <w:rFonts w:ascii="Arial" w:hAnsi="Arial" w:cs="Arial"/>
        </w:rPr>
        <w:t xml:space="preserve"> to the </w:t>
      </w:r>
      <w:r w:rsidRPr="007537F3">
        <w:rPr>
          <w:rFonts w:ascii="Arial" w:hAnsi="Arial" w:cs="Arial"/>
          <w:b/>
          <w:bCs/>
        </w:rPr>
        <w:t>User</w:t>
      </w:r>
      <w:r w:rsidRPr="7CFA61A9">
        <w:rPr>
          <w:rFonts w:ascii="Arial" w:hAnsi="Arial" w:cs="Arial"/>
        </w:rPr>
        <w:t xml:space="preserve"> under Paragraph 6.9.3 on receipt by </w:t>
      </w:r>
      <w:r w:rsidRPr="007537F3">
        <w:rPr>
          <w:rFonts w:ascii="Arial" w:hAnsi="Arial" w:cs="Arial"/>
          <w:b/>
          <w:bCs/>
        </w:rPr>
        <w:t>The Company</w:t>
      </w:r>
      <w:r w:rsidRPr="7CFA61A9">
        <w:rPr>
          <w:rFonts w:ascii="Arial" w:hAnsi="Arial" w:cs="Arial"/>
        </w:rPr>
        <w:t xml:space="preserve"> of a </w:t>
      </w:r>
      <w:r w:rsidRPr="007537F3">
        <w:rPr>
          <w:rFonts w:ascii="Arial" w:hAnsi="Arial" w:cs="Arial"/>
          <w:b/>
          <w:bCs/>
        </w:rPr>
        <w:t>Gate 1 Application</w:t>
      </w:r>
      <w:r w:rsidRPr="7CFA61A9">
        <w:rPr>
          <w:rFonts w:ascii="Arial" w:hAnsi="Arial" w:cs="Arial"/>
        </w:rPr>
        <w:t xml:space="preserve"> for  a </w:t>
      </w:r>
      <w:r w:rsidRPr="7CFA61A9">
        <w:rPr>
          <w:rFonts w:ascii="Arial" w:hAnsi="Arial" w:cs="Arial"/>
          <w:b/>
          <w:bCs/>
        </w:rPr>
        <w:t xml:space="preserve">BEGA </w:t>
      </w:r>
      <w:r w:rsidRPr="007537F3">
        <w:rPr>
          <w:rFonts w:ascii="Arial" w:hAnsi="Arial" w:cs="Arial"/>
        </w:rPr>
        <w:t xml:space="preserve">for </w:t>
      </w:r>
      <w:proofErr w:type="spellStart"/>
      <w:r w:rsidRPr="007537F3">
        <w:rPr>
          <w:rFonts w:ascii="Arial" w:hAnsi="Arial" w:cs="Arial"/>
        </w:rPr>
        <w:t>a</w:t>
      </w:r>
      <w:proofErr w:type="spellEnd"/>
      <w:ins w:id="180" w:author="Guidance" w:date="2025-06-19T11:26:00Z" w16du:dateUtc="2025-06-19T10:26:00Z">
        <w:r w:rsidR="00A83488">
          <w:rPr>
            <w:rFonts w:ascii="Arial" w:hAnsi="Arial" w:cs="Arial"/>
            <w:b/>
            <w:bCs/>
          </w:rPr>
          <w:t xml:space="preserve"> </w:t>
        </w:r>
      </w:ins>
      <w:del w:id="181" w:author="Guidance" w:date="2025-06-19T11:26:00Z" w16du:dateUtc="2025-06-19T10:26:00Z">
        <w:r w:rsidRPr="7CFA61A9" w:rsidDel="00A83488">
          <w:rPr>
            <w:rFonts w:ascii="Arial" w:hAnsi="Arial" w:cs="Arial"/>
            <w:b/>
            <w:bCs/>
          </w:rPr>
          <w:delText xml:space="preserve"> </w:delText>
        </w:r>
        <w:r w:rsidRPr="007537F3" w:rsidDel="00A83488">
          <w:rPr>
            <w:rFonts w:ascii="Arial" w:hAnsi="Arial" w:cs="Arial"/>
            <w:b/>
            <w:bCs/>
          </w:rPr>
          <w:delText xml:space="preserve">Large </w:delText>
        </w:r>
      </w:del>
      <w:r w:rsidRPr="007537F3">
        <w:rPr>
          <w:rFonts w:ascii="Arial" w:hAnsi="Arial" w:cs="Arial"/>
          <w:b/>
          <w:bCs/>
        </w:rPr>
        <w:t>Embedded</w:t>
      </w:r>
      <w:ins w:id="182" w:author="Guidance" w:date="2025-06-19T11:26:00Z" w16du:dateUtc="2025-06-19T10:26:00Z">
        <w:r w:rsidR="00A83488">
          <w:rPr>
            <w:rFonts w:ascii="Arial" w:hAnsi="Arial" w:cs="Arial"/>
            <w:b/>
            <w:bCs/>
          </w:rPr>
          <w:t xml:space="preserve"> Large</w:t>
        </w:r>
      </w:ins>
      <w:r w:rsidRPr="007537F3">
        <w:rPr>
          <w:rFonts w:ascii="Arial" w:hAnsi="Arial" w:cs="Arial"/>
          <w:b/>
          <w:bCs/>
        </w:rPr>
        <w:t xml:space="preserve"> Power Station</w:t>
      </w:r>
      <w:r w:rsidRPr="7CFA61A9">
        <w:rPr>
          <w:rFonts w:ascii="Arial" w:hAnsi="Arial" w:cs="Arial"/>
        </w:rPr>
        <w:t xml:space="preserve"> or </w:t>
      </w:r>
      <w:r w:rsidRPr="007537F3">
        <w:rPr>
          <w:rFonts w:ascii="Arial" w:hAnsi="Arial" w:cs="Arial"/>
          <w:b/>
          <w:bCs/>
        </w:rPr>
        <w:t>BELLA</w:t>
      </w:r>
      <w:r w:rsidRPr="7CFA61A9">
        <w:rPr>
          <w:rFonts w:ascii="Arial" w:hAnsi="Arial" w:cs="Arial"/>
        </w:rPr>
        <w:t xml:space="preserve">, the notice is solely to inform the </w:t>
      </w:r>
      <w:r w:rsidRPr="007537F3">
        <w:rPr>
          <w:rFonts w:ascii="Arial" w:hAnsi="Arial" w:cs="Arial"/>
          <w:b/>
          <w:bCs/>
        </w:rPr>
        <w:t>User</w:t>
      </w:r>
      <w:r w:rsidRPr="7CFA61A9">
        <w:rPr>
          <w:rFonts w:ascii="Arial" w:hAnsi="Arial" w:cs="Arial"/>
        </w:rPr>
        <w:t xml:space="preserve"> of the </w:t>
      </w:r>
      <w:r w:rsidRPr="007537F3">
        <w:rPr>
          <w:rFonts w:ascii="Arial" w:hAnsi="Arial" w:cs="Arial"/>
          <w:b/>
          <w:bCs/>
        </w:rPr>
        <w:t>Gate 1 Application</w:t>
      </w:r>
      <w:r w:rsidRPr="7CFA61A9">
        <w:rPr>
          <w:rFonts w:ascii="Arial" w:hAnsi="Arial" w:cs="Arial"/>
        </w:rPr>
        <w:t xml:space="preserve"> and no details of the impact on the </w:t>
      </w:r>
      <w:r w:rsidRPr="007537F3">
        <w:rPr>
          <w:rFonts w:ascii="Arial" w:hAnsi="Arial" w:cs="Arial"/>
          <w:b/>
          <w:bCs/>
        </w:rPr>
        <w:t>National Electricity Transmission System</w:t>
      </w:r>
      <w:r w:rsidRPr="7CFA61A9">
        <w:rPr>
          <w:rFonts w:ascii="Arial" w:hAnsi="Arial" w:cs="Arial"/>
        </w:rPr>
        <w:t xml:space="preserve"> will be provided or </w:t>
      </w:r>
      <w:r w:rsidRPr="007537F3">
        <w:rPr>
          <w:rFonts w:ascii="Arial" w:hAnsi="Arial" w:cs="Arial"/>
          <w:b/>
          <w:bCs/>
        </w:rPr>
        <w:t>Modification Application</w:t>
      </w:r>
      <w:r w:rsidRPr="7CFA61A9">
        <w:rPr>
          <w:rFonts w:ascii="Arial" w:hAnsi="Arial" w:cs="Arial"/>
        </w:rPr>
        <w:t xml:space="preserve"> required from the </w:t>
      </w:r>
      <w:r w:rsidRPr="007537F3">
        <w:rPr>
          <w:rFonts w:ascii="Arial" w:hAnsi="Arial" w:cs="Arial"/>
          <w:b/>
          <w:bCs/>
        </w:rPr>
        <w:t>User</w:t>
      </w:r>
      <w:r w:rsidRPr="7CFA61A9">
        <w:rPr>
          <w:rFonts w:ascii="Arial" w:hAnsi="Arial" w:cs="Arial"/>
        </w:rPr>
        <w:t xml:space="preserve"> as provided for in that Paragraph.</w:t>
      </w:r>
    </w:p>
    <w:p w14:paraId="0D5F308D" w14:textId="2B9FFEC3" w:rsidR="001077DC" w:rsidRDefault="001077DC" w:rsidP="002A1134">
      <w:pPr>
        <w:pStyle w:val="clauseindent"/>
        <w:widowControl/>
        <w:ind w:left="3969" w:hanging="1133"/>
        <w:jc w:val="both"/>
        <w:rPr>
          <w:rFonts w:ascii="Arial" w:hAnsi="Arial" w:cs="Arial"/>
        </w:rPr>
      </w:pPr>
      <w:r w:rsidRPr="7CFA61A9">
        <w:rPr>
          <w:rFonts w:ascii="Arial" w:hAnsi="Arial" w:cs="Arial"/>
        </w:rPr>
        <w:t>6.9.3.5.3</w:t>
      </w:r>
      <w:r>
        <w:tab/>
      </w:r>
      <w:r w:rsidRPr="7CFA61A9">
        <w:rPr>
          <w:rFonts w:ascii="Arial" w:hAnsi="Arial" w:cs="Arial"/>
        </w:rPr>
        <w:t xml:space="preserve">Where a </w:t>
      </w:r>
      <w:r w:rsidRPr="7CFA61A9">
        <w:rPr>
          <w:rFonts w:ascii="Arial" w:hAnsi="Arial" w:cs="Arial"/>
          <w:b/>
          <w:bCs/>
        </w:rPr>
        <w:t xml:space="preserve">Modification </w:t>
      </w:r>
      <w:ins w:id="183" w:author="Guidance" w:date="2025-06-19T11:24:00Z" w16du:dateUtc="2025-06-19T10:24:00Z">
        <w:r w:rsidR="00A83488">
          <w:rPr>
            <w:rFonts w:ascii="Arial" w:hAnsi="Arial" w:cs="Arial"/>
            <w:b/>
            <w:bCs/>
          </w:rPr>
          <w:t>Notification</w:t>
        </w:r>
      </w:ins>
      <w:del w:id="184" w:author="Guidance" w:date="2025-06-19T11:24:00Z" w16du:dateUtc="2025-06-19T10:24:00Z">
        <w:r w:rsidRPr="7CFA61A9" w:rsidDel="00A83488">
          <w:rPr>
            <w:rFonts w:ascii="Arial" w:hAnsi="Arial" w:cs="Arial"/>
            <w:b/>
            <w:bCs/>
          </w:rPr>
          <w:delText>Notice</w:delText>
        </w:r>
      </w:del>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by </w:t>
      </w:r>
      <w:r w:rsidRPr="007537F3">
        <w:rPr>
          <w:rFonts w:ascii="Arial" w:hAnsi="Arial" w:cs="Arial"/>
          <w:b/>
          <w:bCs/>
        </w:rPr>
        <w:t>The Company</w:t>
      </w:r>
      <w:r w:rsidRPr="7CFA61A9">
        <w:rPr>
          <w:rFonts w:ascii="Arial" w:hAnsi="Arial" w:cs="Arial"/>
        </w:rPr>
        <w:t xml:space="preserve"> of a </w:t>
      </w:r>
      <w:r w:rsidRPr="7CFA61A9">
        <w:rPr>
          <w:rFonts w:ascii="Arial" w:hAnsi="Arial" w:cs="Arial"/>
          <w:b/>
          <w:bCs/>
        </w:rPr>
        <w:t>Gate 2 Application</w:t>
      </w:r>
      <w:r w:rsidRPr="7CFA61A9">
        <w:rPr>
          <w:rFonts w:ascii="Arial" w:hAnsi="Arial" w:cs="Arial"/>
        </w:rPr>
        <w:t xml:space="preserve"> by an </w:t>
      </w:r>
      <w:r w:rsidRPr="7CFA61A9">
        <w:rPr>
          <w:rFonts w:ascii="Arial" w:hAnsi="Arial" w:cs="Arial"/>
          <w:b/>
          <w:bCs/>
        </w:rPr>
        <w:t>Embedded Power Station</w:t>
      </w:r>
      <w:r w:rsidRPr="7CFA61A9">
        <w:rPr>
          <w:rFonts w:ascii="Arial" w:hAnsi="Arial" w:cs="Arial"/>
        </w:rPr>
        <w:t xml:space="preserve"> for a </w:t>
      </w:r>
      <w:r w:rsidRPr="007537F3">
        <w:rPr>
          <w:rFonts w:ascii="Arial" w:hAnsi="Arial" w:cs="Arial"/>
          <w:b/>
          <w:bCs/>
        </w:rPr>
        <w:t>BEGA</w:t>
      </w:r>
      <w:r w:rsidRPr="7CFA61A9">
        <w:rPr>
          <w:rFonts w:ascii="Arial" w:hAnsi="Arial" w:cs="Arial"/>
        </w:rPr>
        <w:t xml:space="preserve"> or </w:t>
      </w:r>
      <w:r w:rsidRPr="7CFA61A9">
        <w:rPr>
          <w:rFonts w:ascii="Arial" w:hAnsi="Arial" w:cs="Arial"/>
          <w:b/>
          <w:bCs/>
        </w:rPr>
        <w:t>BELLA</w:t>
      </w:r>
      <w:r w:rsidRPr="7CFA61A9">
        <w:rPr>
          <w:rFonts w:ascii="Arial" w:hAnsi="Arial" w:cs="Arial"/>
        </w:rPr>
        <w:t xml:space="preserve">, the </w:t>
      </w:r>
      <w:r w:rsidRPr="007537F3">
        <w:rPr>
          <w:rFonts w:ascii="Arial" w:hAnsi="Arial" w:cs="Arial"/>
          <w:b/>
          <w:bCs/>
        </w:rPr>
        <w:t>Modification Application</w:t>
      </w:r>
      <w:r w:rsidRPr="7CFA61A9">
        <w:rPr>
          <w:rFonts w:ascii="Arial" w:hAnsi="Arial" w:cs="Arial"/>
        </w:rPr>
        <w:t xml:space="preserve"> by the </w:t>
      </w:r>
      <w:r w:rsidRPr="007537F3">
        <w:rPr>
          <w:rFonts w:ascii="Arial" w:hAnsi="Arial" w:cs="Arial"/>
          <w:b/>
          <w:bCs/>
        </w:rPr>
        <w:t>User</w:t>
      </w:r>
      <w:r w:rsidRPr="7CFA61A9">
        <w:rPr>
          <w:rFonts w:ascii="Arial" w:hAnsi="Arial" w:cs="Arial"/>
        </w:rPr>
        <w:t xml:space="preserve"> will be made in accordance with </w:t>
      </w:r>
      <w:r w:rsidRPr="7CFA61A9">
        <w:rPr>
          <w:rFonts w:ascii="Arial" w:hAnsi="Arial" w:cs="Arial"/>
        </w:rPr>
        <w:lastRenderedPageBreak/>
        <w:t xml:space="preserve">the </w:t>
      </w:r>
      <w:r w:rsidRPr="007537F3">
        <w:rPr>
          <w:rFonts w:ascii="Arial" w:hAnsi="Arial" w:cs="Arial"/>
          <w:b/>
          <w:bCs/>
        </w:rPr>
        <w:t>Gated Application and Offer Process</w:t>
      </w:r>
      <w:r w:rsidRPr="7CFA61A9">
        <w:rPr>
          <w:rFonts w:ascii="Arial" w:hAnsi="Arial" w:cs="Arial"/>
        </w:rPr>
        <w:t>.</w:t>
      </w:r>
    </w:p>
    <w:p w14:paraId="3B1D9514" w14:textId="77777777" w:rsidR="00CA2ECB" w:rsidRDefault="00CA2ECB" w:rsidP="00CA2ECB">
      <w:pPr>
        <w:pStyle w:val="clauseindent"/>
        <w:widowControl/>
        <w:ind w:left="2420" w:hanging="1133"/>
        <w:jc w:val="both"/>
        <w:rPr>
          <w:rFonts w:ascii="Arial" w:hAnsi="Arial" w:cs="Arial"/>
        </w:rPr>
      </w:pPr>
      <w:bookmarkStart w:id="185" w:name="_DV_M161"/>
      <w:bookmarkEnd w:id="185"/>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86" w:name="_DV_M162"/>
      <w:bookmarkEnd w:id="186"/>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87" w:name="_DV_M163"/>
      <w:bookmarkEnd w:id="187"/>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88" w:name="_DV_M164"/>
      <w:bookmarkEnd w:id="188"/>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189" w:name="_DV_M165"/>
      <w:bookmarkEnd w:id="189"/>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90"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191"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91"/>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192" w:name="_DV_C3"/>
      <w:r w:rsidRPr="00CC7C3D">
        <w:rPr>
          <w:rStyle w:val="DeltaViewInsertion"/>
          <w:rFonts w:ascii="Arial" w:hAnsi="Arial" w:cs="Arial"/>
          <w:color w:val="auto"/>
          <w:u w:val="none"/>
        </w:rPr>
        <w:t xml:space="preserve">Where </w:t>
      </w:r>
      <w:bookmarkEnd w:id="192"/>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193" w:name="_DV_M166"/>
      <w:bookmarkEnd w:id="193"/>
      <w:r>
        <w:t xml:space="preserve">GENERAL PROVISIONS CONCERNING MODIFICATIONS AND NEWCONNECTION SITES </w:t>
      </w:r>
      <w:bookmarkEnd w:id="190"/>
    </w:p>
    <w:p w14:paraId="448EC185" w14:textId="77777777" w:rsidR="00CA2ECB" w:rsidRDefault="00CA2ECB" w:rsidP="00CA2ECB">
      <w:pPr>
        <w:pStyle w:val="Heading4"/>
        <w:widowControl/>
        <w:numPr>
          <w:ilvl w:val="2"/>
          <w:numId w:val="7"/>
        </w:numPr>
        <w:jc w:val="both"/>
        <w:rPr>
          <w:rFonts w:ascii="Arial" w:hAnsi="Arial" w:cs="Arial"/>
        </w:rPr>
      </w:pPr>
      <w:bookmarkStart w:id="194" w:name="_DV_M167"/>
      <w:bookmarkEnd w:id="194"/>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w:t>
      </w:r>
      <w:r>
        <w:rPr>
          <w:rFonts w:ascii="Arial" w:hAnsi="Arial" w:cs="Arial"/>
        </w:rPr>
        <w:lastRenderedPageBreak/>
        <w:t xml:space="preserve">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95" w:name="_DV_M168"/>
      <w:bookmarkEnd w:id="195"/>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96" w:name="_DV_C8"/>
      <w:r w:rsidRPr="00CC7C3D">
        <w:rPr>
          <w:rStyle w:val="DeltaViewInsertion"/>
          <w:rFonts w:ascii="Arial" w:hAnsi="Arial" w:cs="Arial"/>
          <w:color w:val="auto"/>
          <w:u w:val="none"/>
        </w:rPr>
        <w:t xml:space="preserve"> </w:t>
      </w:r>
      <w:bookmarkEnd w:id="196"/>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97" w:name="_DV_M170"/>
      <w:bookmarkStart w:id="198" w:name="_DV_C9"/>
      <w:bookmarkEnd w:id="197"/>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98"/>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7"/>
        </w:numPr>
        <w:jc w:val="both"/>
        <w:rPr>
          <w:rFonts w:ascii="Arial" w:hAnsi="Arial" w:cs="Arial"/>
        </w:rPr>
      </w:pPr>
      <w:bookmarkStart w:id="199" w:name="_DV_M171"/>
      <w:bookmarkEnd w:id="199"/>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7"/>
        </w:numPr>
        <w:jc w:val="both"/>
        <w:rPr>
          <w:rFonts w:ascii="Arial" w:hAnsi="Arial" w:cs="Arial"/>
        </w:rPr>
      </w:pPr>
      <w:bookmarkStart w:id="200" w:name="_DV_M172"/>
      <w:bookmarkEnd w:id="200"/>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201" w:name="_DV_M173"/>
      <w:bookmarkEnd w:id="201"/>
      <w:r>
        <w:rPr>
          <w:rFonts w:ascii="Arial" w:hAnsi="Arial" w:cs="Arial"/>
        </w:rPr>
        <w:t>Modification Offer and Connection Offer conditional upon other Modification and Connection Offers</w:t>
      </w:r>
    </w:p>
    <w:p w14:paraId="28019A9E" w14:textId="24141A7D" w:rsidR="00CA2ECB" w:rsidRDefault="00CA2ECB" w:rsidP="00CA2ECB">
      <w:pPr>
        <w:pStyle w:val="Heading4"/>
        <w:widowControl/>
        <w:numPr>
          <w:ilvl w:val="0"/>
          <w:numId w:val="0"/>
        </w:numPr>
        <w:ind w:left="1701" w:hanging="850"/>
        <w:jc w:val="both"/>
        <w:rPr>
          <w:rFonts w:ascii="Arial" w:hAnsi="Arial" w:cs="Arial"/>
        </w:rPr>
      </w:pPr>
      <w:bookmarkStart w:id="202" w:name="_DV_M174"/>
      <w:bookmarkEnd w:id="202"/>
      <w:r>
        <w:rPr>
          <w:rFonts w:ascii="Arial" w:hAnsi="Arial" w:cs="Arial"/>
        </w:rPr>
        <w:t>6.10.4</w:t>
      </w:r>
      <w:r>
        <w:rPr>
          <w:rFonts w:ascii="Arial" w:hAnsi="Arial" w:cs="Arial"/>
        </w:rPr>
        <w:tab/>
      </w:r>
      <w:r w:rsidR="00323BD2">
        <w:rPr>
          <w:rFonts w:ascii="Arial" w:hAnsi="Arial" w:cs="Arial"/>
        </w:rPr>
        <w:t xml:space="preserve">This Paragraph does not apply in the case of </w:t>
      </w:r>
      <w:r w:rsidR="00323BD2" w:rsidRPr="007829AF">
        <w:rPr>
          <w:rFonts w:ascii="Arial" w:hAnsi="Arial" w:cs="Arial"/>
          <w:b/>
          <w:bCs/>
        </w:rPr>
        <w:t>Gated Offers</w:t>
      </w:r>
      <w:r w:rsidR="00323BD2">
        <w:rPr>
          <w:rFonts w:ascii="Arial" w:hAnsi="Arial" w:cs="Arial"/>
        </w:rPr>
        <w:t xml:space="preserve"> and  references within it shall be construed accordingly. </w:t>
      </w:r>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203" w:name="_DV_M175"/>
      <w:bookmarkEnd w:id="203"/>
      <w:r>
        <w:rPr>
          <w:rFonts w:ascii="Arial" w:hAnsi="Arial" w:cs="Arial"/>
        </w:rPr>
        <w:lastRenderedPageBreak/>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204" w:name="_DV_M176"/>
      <w:bookmarkEnd w:id="204"/>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205" w:name="_DV_M177"/>
      <w:bookmarkEnd w:id="205"/>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206" w:name="_DV_M178"/>
      <w:bookmarkStart w:id="207" w:name="_Toc490940258"/>
      <w:bookmarkEnd w:id="206"/>
      <w:r>
        <w:rPr>
          <w:rFonts w:ascii="Arial" w:hAnsi="Arial" w:cs="Arial"/>
        </w:rPr>
        <w:t xml:space="preserve">  </w:t>
      </w:r>
      <w:bookmarkEnd w:id="207"/>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208" w:name="_DV_M179"/>
      <w:bookmarkEnd w:id="133"/>
      <w:bookmarkEnd w:id="208"/>
      <w:r>
        <w:t>NUCLEAR INSTALLATIONS</w:t>
      </w:r>
    </w:p>
    <w:p w14:paraId="1B3E5B6F" w14:textId="77777777" w:rsidR="00CA2ECB" w:rsidRDefault="00DC6AED" w:rsidP="002A1134">
      <w:pPr>
        <w:pStyle w:val="Heading4"/>
        <w:numPr>
          <w:ilvl w:val="0"/>
          <w:numId w:val="0"/>
        </w:numPr>
        <w:ind w:left="1701" w:hanging="850"/>
        <w:jc w:val="both"/>
        <w:rPr>
          <w:rFonts w:ascii="Arial" w:hAnsi="Arial" w:cs="Arial"/>
        </w:rPr>
      </w:pPr>
      <w:bookmarkStart w:id="209" w:name="_DV_M180"/>
      <w:bookmarkEnd w:id="209"/>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210" w:name="_DV_M181"/>
      <w:bookmarkEnd w:id="210"/>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211" w:name="_DV_M182"/>
      <w:bookmarkEnd w:id="211"/>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212" w:name="_DV_M183"/>
      <w:bookmarkEnd w:id="212"/>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213" w:name="_DV_M184"/>
      <w:bookmarkEnd w:id="213"/>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214" w:name="_DV_M185"/>
      <w:bookmarkEnd w:id="214"/>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215" w:name="_DV_M186"/>
      <w:bookmarkEnd w:id="215"/>
      <w:r>
        <w:rPr>
          <w:rFonts w:ascii="Arial" w:hAnsi="Arial" w:cs="Arial"/>
        </w:rPr>
        <w:t xml:space="preserve">6.11.2 </w:t>
      </w:r>
      <w:r w:rsidR="00CA2ECB">
        <w:rPr>
          <w:rFonts w:ascii="Arial" w:hAnsi="Arial" w:cs="Arial"/>
        </w:rPr>
        <w:tab/>
        <w:t xml:space="preserve">Paragraphs 6.11.1 and 6.11.3 shall not apply in relation to the </w:t>
      </w:r>
      <w:r w:rsidR="00CA2ECB">
        <w:rPr>
          <w:rFonts w:ascii="Arial" w:hAnsi="Arial" w:cs="Arial"/>
        </w:rPr>
        <w:lastRenderedPageBreak/>
        <w:t xml:space="preserve">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15518001" w:rsidR="00CA2ECB" w:rsidRDefault="00A0335C" w:rsidP="002A1134">
      <w:pPr>
        <w:pStyle w:val="Heading4"/>
        <w:numPr>
          <w:ilvl w:val="0"/>
          <w:numId w:val="0"/>
        </w:numPr>
        <w:ind w:left="1690" w:hanging="1690"/>
        <w:jc w:val="both"/>
        <w:rPr>
          <w:rFonts w:ascii="Arial" w:hAnsi="Arial" w:cs="Arial"/>
        </w:rPr>
      </w:pPr>
      <w:bookmarkStart w:id="216" w:name="_DV_M187"/>
      <w:bookmarkEnd w:id="216"/>
      <w:r>
        <w:rPr>
          <w:rFonts w:ascii="Arial" w:hAnsi="Arial" w:cs="Arial"/>
        </w:rPr>
        <w:t xml:space="preserve">6.11.3   </w:t>
      </w:r>
      <w:r w:rsidR="00323BD2">
        <w:rPr>
          <w:rFonts w:ascii="Arial" w:hAnsi="Arial" w:cs="Arial"/>
        </w:rPr>
        <w:tab/>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5D0E5DF0" w:rsidR="00CA2ECB" w:rsidRDefault="00A0335C" w:rsidP="002A1134">
      <w:pPr>
        <w:pStyle w:val="Heading4"/>
        <w:numPr>
          <w:ilvl w:val="0"/>
          <w:numId w:val="0"/>
        </w:numPr>
        <w:ind w:left="1701" w:hanging="1701"/>
        <w:jc w:val="both"/>
        <w:rPr>
          <w:rFonts w:ascii="Arial" w:hAnsi="Arial" w:cs="Arial"/>
        </w:rPr>
      </w:pPr>
      <w:bookmarkStart w:id="217" w:name="_DV_M188"/>
      <w:bookmarkEnd w:id="217"/>
      <w:r>
        <w:rPr>
          <w:rFonts w:ascii="Arial" w:hAnsi="Arial" w:cs="Arial"/>
        </w:rPr>
        <w:t xml:space="preserve">6.11.4    </w:t>
      </w:r>
      <w:r w:rsidR="00323BD2">
        <w:rPr>
          <w:rFonts w:ascii="Arial" w:hAnsi="Arial" w:cs="Arial"/>
        </w:rPr>
        <w:tab/>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02230A02" w:rsidR="00CA2ECB" w:rsidRDefault="00A0335C" w:rsidP="005D108C">
      <w:pPr>
        <w:pStyle w:val="Heading4"/>
        <w:numPr>
          <w:ilvl w:val="0"/>
          <w:numId w:val="0"/>
        </w:numPr>
        <w:ind w:left="1701" w:hanging="1701"/>
        <w:jc w:val="both"/>
        <w:rPr>
          <w:rFonts w:ascii="Arial" w:hAnsi="Arial" w:cs="Arial"/>
        </w:rPr>
      </w:pPr>
      <w:bookmarkStart w:id="218" w:name="_DV_M189"/>
      <w:bookmarkEnd w:id="218"/>
      <w:r>
        <w:rPr>
          <w:rFonts w:ascii="Arial" w:hAnsi="Arial" w:cs="Arial"/>
        </w:rPr>
        <w:t xml:space="preserve">6.11.5   </w:t>
      </w:r>
      <w:r w:rsidR="00323BD2">
        <w:rPr>
          <w:rFonts w:ascii="Arial" w:hAnsi="Arial" w:cs="Arial"/>
        </w:rPr>
        <w:tab/>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D7327B2" w:rsidR="00CA2ECB" w:rsidRDefault="00A0335C" w:rsidP="005D108C">
      <w:pPr>
        <w:pStyle w:val="Heading4"/>
        <w:numPr>
          <w:ilvl w:val="0"/>
          <w:numId w:val="0"/>
        </w:numPr>
        <w:ind w:left="1701" w:hanging="1701"/>
        <w:jc w:val="both"/>
        <w:rPr>
          <w:rFonts w:ascii="Arial" w:hAnsi="Arial" w:cs="Arial"/>
        </w:rPr>
      </w:pPr>
      <w:bookmarkStart w:id="219" w:name="_DV_M190"/>
      <w:bookmarkEnd w:id="219"/>
      <w:r>
        <w:rPr>
          <w:rFonts w:ascii="Arial" w:hAnsi="Arial" w:cs="Arial"/>
        </w:rPr>
        <w:t xml:space="preserve">6.11.6   </w:t>
      </w:r>
      <w:r w:rsidR="00323BD2">
        <w:rPr>
          <w:rFonts w:ascii="Arial" w:hAnsi="Arial" w:cs="Arial"/>
        </w:rPr>
        <w:tab/>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220" w:name="_Toc490940282"/>
    </w:p>
    <w:p w14:paraId="3649AD3F" w14:textId="77777777" w:rsidR="00CA2ECB" w:rsidRDefault="00CA2ECB" w:rsidP="00CA2ECB">
      <w:pPr>
        <w:pStyle w:val="Heading3"/>
        <w:tabs>
          <w:tab w:val="clear" w:pos="851"/>
        </w:tabs>
      </w:pPr>
      <w:bookmarkStart w:id="221" w:name="_DV_M191"/>
      <w:bookmarkStart w:id="222" w:name="_Toc490940283"/>
      <w:bookmarkEnd w:id="220"/>
      <w:bookmarkEnd w:id="221"/>
      <w:r>
        <w:t xml:space="preserve">LIMITATION OF LIABILITY </w:t>
      </w:r>
      <w:bookmarkEnd w:id="222"/>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223" w:name="_DV_M192"/>
      <w:bookmarkEnd w:id="223"/>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w:t>
      </w:r>
      <w:r>
        <w:rPr>
          <w:rFonts w:ascii="Arial" w:hAnsi="Arial" w:cs="Arial"/>
        </w:rPr>
        <w:lastRenderedPageBreak/>
        <w:t xml:space="preserve">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224" w:name="_DV_M193"/>
      <w:bookmarkEnd w:id="224"/>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8"/>
        </w:numPr>
        <w:jc w:val="both"/>
        <w:rPr>
          <w:rFonts w:ascii="Arial" w:hAnsi="Arial" w:cs="Arial"/>
        </w:rPr>
      </w:pPr>
      <w:bookmarkStart w:id="225" w:name="_DV_M194"/>
      <w:bookmarkEnd w:id="225"/>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226" w:name="_DV_M195"/>
      <w:bookmarkEnd w:id="226"/>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8"/>
        </w:numPr>
        <w:ind w:left="1701" w:hanging="850"/>
        <w:jc w:val="both"/>
        <w:rPr>
          <w:rFonts w:ascii="Arial" w:hAnsi="Arial" w:cs="Arial"/>
        </w:rPr>
      </w:pPr>
      <w:bookmarkStart w:id="227" w:name="_DV_M196"/>
      <w:bookmarkEnd w:id="227"/>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8"/>
        </w:numPr>
        <w:ind w:left="1701" w:hanging="992"/>
        <w:jc w:val="both"/>
        <w:rPr>
          <w:rFonts w:ascii="Arial" w:hAnsi="Arial" w:cs="Arial"/>
        </w:rPr>
      </w:pPr>
      <w:bookmarkStart w:id="228" w:name="_DV_M197"/>
      <w:bookmarkEnd w:id="228"/>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w:t>
      </w:r>
      <w:r>
        <w:rPr>
          <w:rFonts w:ascii="Arial" w:hAnsi="Arial" w:cs="Arial"/>
        </w:rPr>
        <w:lastRenderedPageBreak/>
        <w:t>(other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229" w:name="_DV_M198"/>
      <w:bookmarkEnd w:id="229"/>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230" w:name="_DV_M199"/>
      <w:bookmarkEnd w:id="230"/>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231" w:name="_DV_M200"/>
      <w:bookmarkEnd w:id="231"/>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232" w:name="_DV_M201"/>
      <w:bookmarkEnd w:id="232"/>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233" w:name="_DV_M202"/>
      <w:bookmarkEnd w:id="233"/>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234" w:name="_DV_M203"/>
      <w:bookmarkEnd w:id="234"/>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235" w:name="_DV_M204"/>
      <w:bookmarkEnd w:id="235"/>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236" w:name="_DV_M205"/>
      <w:bookmarkEnd w:id="236"/>
      <w:r>
        <w:rPr>
          <w:rFonts w:ascii="Arial" w:hAnsi="Arial" w:cs="Arial"/>
        </w:rPr>
        <w:lastRenderedPageBreak/>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237" w:name="_DV_M206"/>
      <w:bookmarkEnd w:id="237"/>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238" w:name="_DV_M207"/>
      <w:bookmarkEnd w:id="238"/>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239" w:name="_DV_M208"/>
      <w:bookmarkEnd w:id="239"/>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240" w:name="_DV_M209"/>
      <w:bookmarkEnd w:id="240"/>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241" w:name="_DV_M210"/>
      <w:bookmarkEnd w:id="241"/>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242" w:name="_DV_M211"/>
      <w:bookmarkEnd w:id="242"/>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243" w:name="_Toc490940286"/>
    </w:p>
    <w:p w14:paraId="24FC5533" w14:textId="77777777" w:rsidR="00CA2ECB" w:rsidRDefault="00CA2ECB" w:rsidP="00CA2ECB">
      <w:pPr>
        <w:pStyle w:val="Heading3"/>
        <w:tabs>
          <w:tab w:val="clear" w:pos="851"/>
        </w:tabs>
      </w:pPr>
      <w:bookmarkStart w:id="244" w:name="_DV_M212"/>
      <w:bookmarkEnd w:id="244"/>
      <w:r>
        <w:t xml:space="preserve"> ADDITIONAL CUSC PARTIES</w:t>
      </w:r>
    </w:p>
    <w:p w14:paraId="7F5D4FA1" w14:textId="77777777" w:rsidR="00CA2ECB" w:rsidRDefault="00CA2ECB" w:rsidP="00CA2ECB">
      <w:pPr>
        <w:pStyle w:val="Heading4"/>
        <w:widowControl/>
        <w:numPr>
          <w:ilvl w:val="2"/>
          <w:numId w:val="9"/>
        </w:numPr>
        <w:jc w:val="both"/>
        <w:rPr>
          <w:rFonts w:ascii="Arial" w:hAnsi="Arial" w:cs="Arial"/>
        </w:rPr>
      </w:pPr>
      <w:bookmarkStart w:id="245" w:name="_DV_M213"/>
      <w:bookmarkEnd w:id="245"/>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9"/>
        </w:numPr>
        <w:jc w:val="both"/>
        <w:rPr>
          <w:rFonts w:ascii="Arial" w:hAnsi="Arial" w:cs="Arial"/>
        </w:rPr>
      </w:pPr>
      <w:bookmarkStart w:id="246" w:name="_DV_M214"/>
      <w:bookmarkEnd w:id="246"/>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247" w:name="_DV_M215"/>
      <w:bookmarkEnd w:id="247"/>
      <w:r>
        <w:rPr>
          <w:rFonts w:ascii="Arial" w:hAnsi="Arial" w:cs="Arial"/>
        </w:rPr>
        <w:lastRenderedPageBreak/>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248" w:name="_DV_M216"/>
      <w:bookmarkEnd w:id="248"/>
      <w:r>
        <w:t>TRANSFER AND SUBCONTRACTING</w:t>
      </w:r>
      <w:bookmarkEnd w:id="243"/>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249" w:name="_DV_M217"/>
      <w:bookmarkEnd w:id="249"/>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250" w:name="_DV_M218"/>
      <w:bookmarkEnd w:id="250"/>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w:t>
      </w:r>
      <w:r>
        <w:rPr>
          <w:rFonts w:ascii="Arial" w:hAnsi="Arial" w:cs="Arial"/>
        </w:rPr>
        <w:lastRenderedPageBreak/>
        <w:t xml:space="preserve">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251" w:name="_DV_M219"/>
      <w:bookmarkEnd w:id="251"/>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252" w:name="_DV_M220"/>
      <w:bookmarkEnd w:id="252"/>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253" w:name="_DV_M221"/>
      <w:bookmarkEnd w:id="253"/>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lastRenderedPageBreak/>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254" w:name="_DV_M222"/>
      <w:bookmarkStart w:id="255" w:name="_Toc490940287"/>
      <w:bookmarkEnd w:id="254"/>
      <w:r>
        <w:rPr>
          <w:rFonts w:ascii="Arial" w:hAnsi="Arial" w:cs="Arial"/>
        </w:rPr>
        <w:t xml:space="preserve"> </w:t>
      </w:r>
      <w:bookmarkEnd w:id="255"/>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256" w:name="_DV_M223"/>
      <w:bookmarkEnd w:id="256"/>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257" w:name="_DV_M224"/>
      <w:bookmarkEnd w:id="257"/>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258" w:name="_DV_M225"/>
      <w:bookmarkEnd w:id="258"/>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259" w:name="_DV_M226"/>
      <w:bookmarkEnd w:id="259"/>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260" w:name="_DV_M227"/>
      <w:bookmarkEnd w:id="260"/>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261" w:name="_DV_M228"/>
      <w:bookmarkEnd w:id="261"/>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262" w:name="_DV_M229"/>
      <w:bookmarkEnd w:id="262"/>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263" w:name="_DV_M230"/>
      <w:bookmarkEnd w:id="263"/>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264" w:name="_DV_M231"/>
      <w:bookmarkEnd w:id="264"/>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w:t>
      </w:r>
      <w:r>
        <w:rPr>
          <w:rFonts w:ascii="Arial" w:hAnsi="Arial" w:cs="Arial"/>
        </w:rPr>
        <w:lastRenderedPageBreak/>
        <w:t xml:space="preserve">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265" w:name="_DV_M232"/>
      <w:bookmarkEnd w:id="265"/>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266" w:name="_DV_M233"/>
      <w:bookmarkEnd w:id="266"/>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267" w:name="_DV_M234"/>
      <w:bookmarkEnd w:id="267"/>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268" w:name="_DV_M235"/>
      <w:bookmarkEnd w:id="268"/>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269" w:name="_DV_M236"/>
      <w:bookmarkEnd w:id="269"/>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270" w:name="_DV_M237"/>
      <w:bookmarkEnd w:id="270"/>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271" w:name="_DV_M238"/>
      <w:bookmarkEnd w:id="271"/>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272" w:name="_DV_M239"/>
      <w:bookmarkEnd w:id="272"/>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273" w:name="_DV_M240"/>
      <w:bookmarkEnd w:id="273"/>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274" w:name="_DV_M241"/>
      <w:bookmarkEnd w:id="274"/>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275" w:name="_DV_M242"/>
      <w:bookmarkEnd w:id="275"/>
      <w:r>
        <w:rPr>
          <w:rFonts w:ascii="Arial" w:hAnsi="Arial" w:cs="Arial"/>
        </w:rPr>
        <w:lastRenderedPageBreak/>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276" w:name="_DV_M243"/>
      <w:bookmarkEnd w:id="276"/>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277" w:name="_DV_M244"/>
      <w:bookmarkEnd w:id="277"/>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278" w:name="_DV_M245"/>
      <w:bookmarkEnd w:id="278"/>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13270033" w:rsidR="00CA2ECB" w:rsidRDefault="00CA2ECB" w:rsidP="00CA2ECB">
      <w:pPr>
        <w:pStyle w:val="BodyText"/>
        <w:widowControl/>
        <w:ind w:left="4253" w:hanging="851"/>
        <w:jc w:val="both"/>
        <w:rPr>
          <w:rFonts w:ascii="Arial" w:hAnsi="Arial" w:cs="Arial"/>
        </w:rPr>
      </w:pPr>
      <w:bookmarkStart w:id="279" w:name="_DV_M246"/>
      <w:bookmarkEnd w:id="279"/>
      <w:r>
        <w:rPr>
          <w:rFonts w:ascii="Arial" w:hAnsi="Arial" w:cs="Arial"/>
        </w:rPr>
        <w:t>(v)</w:t>
      </w:r>
      <w:r>
        <w:rPr>
          <w:rFonts w:ascii="Arial" w:hAnsi="Arial" w:cs="Arial"/>
        </w:rPr>
        <w:tab/>
        <w:t xml:space="preserve">pursuant to the </w:t>
      </w:r>
      <w:r w:rsidR="002A1B18">
        <w:rPr>
          <w:rFonts w:ascii="Arial" w:hAnsi="Arial" w:cs="Arial"/>
        </w:rPr>
        <w:t>r</w:t>
      </w:r>
      <w:r>
        <w:rPr>
          <w:rFonts w:ascii="Arial" w:hAnsi="Arial" w:cs="Arial"/>
        </w:rPr>
        <w:t xml:space="preserve">ules for the </w:t>
      </w:r>
      <w:r w:rsidR="002F50CE" w:rsidRPr="002F50CE">
        <w:rPr>
          <w:rFonts w:ascii="Arial" w:hAnsi="Arial" w:cs="Arial"/>
          <w:b/>
          <w:bCs/>
        </w:rPr>
        <w:t>London Court of International Arbitration</w:t>
      </w:r>
      <w:r w:rsidR="002F50CE">
        <w:rPr>
          <w:rFonts w:ascii="Arial" w:hAnsi="Arial" w:cs="Arial"/>
          <w:b/>
          <w:bCs/>
        </w:rPr>
        <w:t xml:space="preserve"> </w:t>
      </w:r>
      <w:r>
        <w:rPr>
          <w:rFonts w:ascii="Arial" w:hAnsi="Arial" w:cs="Arial"/>
        </w:rPr>
        <w:t xml:space="preserve">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280" w:name="_DV_M247"/>
      <w:bookmarkEnd w:id="280"/>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6"/>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281" w:name="_DV_M248"/>
      <w:bookmarkEnd w:id="281"/>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282" w:name="_DV_M249"/>
      <w:bookmarkEnd w:id="282"/>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lastRenderedPageBreak/>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283" w:name="_DV_M250"/>
      <w:bookmarkEnd w:id="283"/>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284" w:name="_DV_M251"/>
      <w:bookmarkEnd w:id="284"/>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285" w:name="_DV_M252"/>
      <w:bookmarkEnd w:id="285"/>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286" w:name="_DV_M253"/>
      <w:bookmarkEnd w:id="286"/>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287" w:name="_DV_M254"/>
      <w:bookmarkEnd w:id="287"/>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288" w:name="_DV_M255"/>
      <w:bookmarkEnd w:id="288"/>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289" w:name="_DV_M256"/>
      <w:bookmarkEnd w:id="289"/>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290" w:name="_DV_M257"/>
      <w:bookmarkEnd w:id="290"/>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291" w:name="_DV_M258"/>
      <w:bookmarkEnd w:id="291"/>
      <w:r>
        <w:rPr>
          <w:rFonts w:ascii="Arial" w:hAnsi="Arial" w:cs="Arial"/>
        </w:rPr>
        <w:lastRenderedPageBreak/>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292" w:name="_DV_M259"/>
      <w:bookmarkEnd w:id="292"/>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293" w:name="_DV_M260"/>
      <w:bookmarkEnd w:id="293"/>
    </w:p>
    <w:p w14:paraId="61F363B6" w14:textId="77777777" w:rsidR="00CA2ECB" w:rsidRDefault="00CA2ECB" w:rsidP="00CA2ECB">
      <w:pPr>
        <w:pStyle w:val="clauseindent"/>
        <w:widowControl/>
        <w:ind w:left="1702" w:hanging="851"/>
        <w:jc w:val="both"/>
        <w:rPr>
          <w:rFonts w:ascii="Arial" w:hAnsi="Arial" w:cs="Arial"/>
        </w:rPr>
      </w:pPr>
      <w:bookmarkStart w:id="294" w:name="_DV_M261"/>
      <w:bookmarkEnd w:id="294"/>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295" w:name="_DV_M262"/>
      <w:bookmarkEnd w:id="295"/>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0"/>
        </w:numPr>
        <w:jc w:val="both"/>
        <w:rPr>
          <w:rFonts w:ascii="Arial" w:hAnsi="Arial" w:cs="Arial"/>
        </w:rPr>
      </w:pPr>
      <w:bookmarkStart w:id="296" w:name="_DV_M263"/>
      <w:bookmarkEnd w:id="296"/>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0"/>
        </w:numPr>
        <w:jc w:val="both"/>
        <w:rPr>
          <w:rFonts w:ascii="Arial" w:hAnsi="Arial" w:cs="Arial"/>
        </w:rPr>
      </w:pPr>
      <w:bookmarkStart w:id="297" w:name="_DV_M264"/>
      <w:bookmarkEnd w:id="297"/>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298" w:name="_DV_M265"/>
      <w:bookmarkEnd w:id="298"/>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299" w:name="_DV_M266"/>
      <w:bookmarkEnd w:id="299"/>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w:t>
      </w:r>
      <w:r>
        <w:rPr>
          <w:rFonts w:ascii="Arial" w:hAnsi="Arial" w:cs="Arial"/>
        </w:rPr>
        <w:lastRenderedPageBreak/>
        <w:t xml:space="preserve">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300" w:name="_DV_M267"/>
      <w:bookmarkEnd w:id="300"/>
      <w:r>
        <w:rPr>
          <w:rFonts w:ascii="Arial" w:hAnsi="Arial" w:cs="Arial"/>
        </w:rPr>
        <w:t>6.15.7</w:t>
      </w:r>
      <w:r>
        <w:rPr>
          <w:rFonts w:ascii="Arial" w:hAnsi="Arial" w:cs="Arial"/>
        </w:rPr>
        <w:tab/>
        <w:t xml:space="preserve">The circumstances referred to in Paragraph 6.15.6 are: </w:t>
      </w:r>
      <w:bookmarkStart w:id="301" w:name="_DV_M268"/>
      <w:bookmarkEnd w:id="301"/>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302" w:name="_DV_M269"/>
      <w:bookmarkEnd w:id="302"/>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303" w:name="_DV_M270"/>
      <w:bookmarkEnd w:id="303"/>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304" w:name="_DV_M271"/>
      <w:bookmarkEnd w:id="304"/>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305" w:name="_DV_M272"/>
      <w:bookmarkEnd w:id="305"/>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306" w:name="_DV_M273"/>
      <w:bookmarkEnd w:id="306"/>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307" w:name="_DV_M274"/>
      <w:bookmarkEnd w:id="307"/>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308" w:name="_DV_M275"/>
      <w:bookmarkEnd w:id="308"/>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309" w:name="_DV_M276"/>
      <w:bookmarkEnd w:id="309"/>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310" w:name="_DV_M277"/>
      <w:bookmarkEnd w:id="310"/>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311" w:name="_DV_M278"/>
      <w:bookmarkEnd w:id="311"/>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283B1C1" w:rsidR="00CA2ECB" w:rsidRDefault="00CA2ECB" w:rsidP="00CA2ECB">
      <w:pPr>
        <w:widowControl/>
        <w:ind w:left="2835" w:hanging="1134"/>
        <w:jc w:val="both"/>
        <w:rPr>
          <w:rFonts w:ascii="Arial" w:hAnsi="Arial" w:cs="Arial"/>
        </w:rPr>
      </w:pPr>
      <w:bookmarkStart w:id="312" w:name="_DV_M279"/>
      <w:bookmarkEnd w:id="312"/>
      <w:r>
        <w:rPr>
          <w:rFonts w:ascii="Arial" w:hAnsi="Arial" w:cs="Arial"/>
        </w:rPr>
        <w:t>(v)</w:t>
      </w:r>
      <w:r>
        <w:rPr>
          <w:rFonts w:ascii="Arial" w:hAnsi="Arial" w:cs="Arial"/>
        </w:rPr>
        <w:tab/>
        <w:t xml:space="preserve">pursuant to the </w:t>
      </w:r>
      <w:r w:rsidR="00054E3A">
        <w:rPr>
          <w:rFonts w:ascii="Arial" w:hAnsi="Arial" w:cs="Arial"/>
        </w:rPr>
        <w:t>r</w:t>
      </w:r>
      <w:r>
        <w:rPr>
          <w:rFonts w:ascii="Arial" w:hAnsi="Arial" w:cs="Arial"/>
        </w:rPr>
        <w:t>ules for the</w:t>
      </w:r>
      <w:r w:rsidR="003A4DF1">
        <w:rPr>
          <w:rFonts w:ascii="Arial" w:hAnsi="Arial" w:cs="Arial"/>
        </w:rPr>
        <w:t xml:space="preserve"> </w:t>
      </w:r>
      <w:r w:rsidR="003A4DF1" w:rsidRPr="003A4DF1">
        <w:rPr>
          <w:rFonts w:ascii="Arial" w:hAnsi="Arial" w:cs="Arial"/>
          <w:b/>
        </w:rPr>
        <w:t>London Court of International Arbitration</w:t>
      </w:r>
      <w:r w:rsidR="003A4DF1" w:rsidRPr="003A4DF1">
        <w:rPr>
          <w:rFonts w:ascii="Arial" w:hAnsi="Arial" w:cs="Arial"/>
        </w:rPr>
        <w:t xml:space="preserve"> </w:t>
      </w:r>
      <w:r>
        <w:rPr>
          <w:rFonts w:ascii="Arial" w:hAnsi="Arial" w:cs="Arial"/>
        </w:rPr>
        <w:t xml:space="preserve">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313" w:name="_DV_M280"/>
      <w:bookmarkEnd w:id="313"/>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314" w:name="_DV_M281"/>
      <w:bookmarkEnd w:id="314"/>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315" w:name="_DV_M282"/>
      <w:bookmarkEnd w:id="315"/>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316" w:name="_DV_M283"/>
      <w:bookmarkEnd w:id="316"/>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317" w:name="_DV_M284"/>
      <w:bookmarkEnd w:id="317"/>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318" w:name="_DV_M285"/>
      <w:bookmarkEnd w:id="318"/>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319" w:name="_DV_M286"/>
      <w:bookmarkEnd w:id="319"/>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320" w:name="_DV_M287"/>
      <w:bookmarkEnd w:id="320"/>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321"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322" w:name="_DV_M288"/>
      <w:bookmarkEnd w:id="322"/>
      <w:r>
        <w:lastRenderedPageBreak/>
        <w:t>DATA</w:t>
      </w:r>
    </w:p>
    <w:p w14:paraId="06C750EB" w14:textId="77777777" w:rsidR="00CA2ECB" w:rsidRDefault="00CA2ECB" w:rsidP="00CA2ECB">
      <w:pPr>
        <w:pStyle w:val="clauseindent"/>
        <w:widowControl/>
        <w:jc w:val="both"/>
        <w:rPr>
          <w:rFonts w:ascii="Arial" w:hAnsi="Arial" w:cs="Arial"/>
          <w:b/>
          <w:bCs/>
          <w:i/>
          <w:iCs/>
        </w:rPr>
      </w:pPr>
      <w:bookmarkStart w:id="323" w:name="_DV_M289"/>
      <w:bookmarkEnd w:id="323"/>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324" w:name="_DV_M290"/>
      <w:bookmarkEnd w:id="324"/>
      <w:r>
        <w:t>Not Used</w:t>
      </w:r>
    </w:p>
    <w:p w14:paraId="40B12A93" w14:textId="77777777" w:rsidR="00CA2ECB" w:rsidRDefault="00CA2ECB" w:rsidP="00CA2ECB">
      <w:pPr>
        <w:pStyle w:val="Heading3"/>
        <w:tabs>
          <w:tab w:val="clear" w:pos="851"/>
        </w:tabs>
      </w:pPr>
      <w:bookmarkStart w:id="325" w:name="_DV_M291"/>
      <w:bookmarkEnd w:id="325"/>
      <w:r>
        <w:t>INTELLECTUAL PROPERTY</w:t>
      </w:r>
      <w:bookmarkEnd w:id="321"/>
    </w:p>
    <w:p w14:paraId="67BB1800" w14:textId="77777777" w:rsidR="00CA2ECB" w:rsidRDefault="00CA2ECB" w:rsidP="00CA2ECB">
      <w:pPr>
        <w:pStyle w:val="clauseindent"/>
        <w:widowControl/>
        <w:jc w:val="both"/>
        <w:rPr>
          <w:rFonts w:ascii="Arial" w:hAnsi="Arial" w:cs="Arial"/>
        </w:rPr>
      </w:pPr>
      <w:bookmarkStart w:id="326" w:name="_DV_M292"/>
      <w:bookmarkEnd w:id="326"/>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327" w:name="_DV_M293"/>
      <w:bookmarkStart w:id="328" w:name="_Toc490940289"/>
      <w:bookmarkEnd w:id="327"/>
      <w:r>
        <w:t>FORCE MAJEURE</w:t>
      </w:r>
      <w:bookmarkEnd w:id="328"/>
    </w:p>
    <w:p w14:paraId="54C7F2F4" w14:textId="77777777" w:rsidR="00CA2ECB" w:rsidRDefault="00CA2ECB" w:rsidP="00CA2ECB">
      <w:pPr>
        <w:pStyle w:val="clauseindent"/>
        <w:widowControl/>
        <w:jc w:val="both"/>
        <w:rPr>
          <w:rFonts w:ascii="Arial" w:hAnsi="Arial" w:cs="Arial"/>
        </w:rPr>
      </w:pPr>
      <w:bookmarkStart w:id="329" w:name="_DV_M294"/>
      <w:bookmarkEnd w:id="329"/>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330" w:name="_DV_M295"/>
      <w:bookmarkEnd w:id="330"/>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31" w:name="_DV_M296"/>
      <w:bookmarkEnd w:id="331"/>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32" w:name="_DV_M297"/>
      <w:bookmarkEnd w:id="332"/>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333" w:name="_DV_M298"/>
      <w:bookmarkEnd w:id="333"/>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334" w:name="_DV_M299"/>
      <w:bookmarkEnd w:id="334"/>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335" w:name="_DV_M300"/>
      <w:bookmarkEnd w:id="335"/>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2A1134">
      <w:pPr>
        <w:pStyle w:val="Heading5"/>
        <w:widowControl/>
        <w:numPr>
          <w:ilvl w:val="0"/>
          <w:numId w:val="0"/>
        </w:numPr>
        <w:ind w:left="2553" w:hanging="852"/>
        <w:jc w:val="both"/>
        <w:rPr>
          <w:rFonts w:ascii="Arial" w:hAnsi="Arial" w:cs="Arial"/>
        </w:rPr>
      </w:pPr>
      <w:bookmarkStart w:id="336" w:name="_DV_M301"/>
      <w:bookmarkEnd w:id="336"/>
      <w:r>
        <w:rPr>
          <w:rFonts w:ascii="Arial" w:hAnsi="Arial" w:cs="Arial"/>
        </w:rPr>
        <w:lastRenderedPageBreak/>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337" w:name="_DV_M302"/>
      <w:bookmarkEnd w:id="337"/>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338" w:name="_DV_M303"/>
      <w:bookmarkEnd w:id="338"/>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339"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340" w:name="_DV_M304"/>
      <w:bookmarkEnd w:id="340"/>
      <w:r>
        <w:t>WAIVER</w:t>
      </w:r>
      <w:bookmarkEnd w:id="339"/>
    </w:p>
    <w:p w14:paraId="45F292B1" w14:textId="77777777" w:rsidR="00CA2ECB" w:rsidRDefault="00CA2ECB" w:rsidP="00CA2ECB">
      <w:pPr>
        <w:pStyle w:val="clauseindent"/>
        <w:widowControl/>
        <w:spacing w:after="0"/>
        <w:jc w:val="both"/>
        <w:rPr>
          <w:rFonts w:ascii="Arial" w:hAnsi="Arial" w:cs="Arial"/>
        </w:rPr>
      </w:pPr>
      <w:bookmarkStart w:id="341" w:name="_DV_M305"/>
      <w:bookmarkEnd w:id="341"/>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342" w:name="_DV_M306"/>
      <w:bookmarkStart w:id="343" w:name="_Toc490940291"/>
      <w:bookmarkEnd w:id="342"/>
      <w:r>
        <w:t>NOTICES</w:t>
      </w:r>
      <w:bookmarkEnd w:id="343"/>
    </w:p>
    <w:p w14:paraId="1312C50B" w14:textId="3154C830" w:rsidR="00CA2ECB" w:rsidRDefault="00CA2ECB" w:rsidP="00D47044">
      <w:pPr>
        <w:pStyle w:val="Heading4"/>
        <w:widowControl/>
        <w:numPr>
          <w:ilvl w:val="0"/>
          <w:numId w:val="0"/>
        </w:numPr>
        <w:ind w:left="1702" w:hanging="854"/>
        <w:jc w:val="both"/>
        <w:rPr>
          <w:rFonts w:ascii="Arial" w:hAnsi="Arial" w:cs="Arial"/>
        </w:rPr>
      </w:pPr>
      <w:bookmarkStart w:id="344" w:name="_DV_M307"/>
      <w:bookmarkEnd w:id="344"/>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w:t>
      </w:r>
      <w:r w:rsidR="00846B07">
        <w:rPr>
          <w:rFonts w:ascii="Arial" w:hAnsi="Arial" w:cs="Arial"/>
        </w:rPr>
        <w:t xml:space="preserve">email address </w:t>
      </w:r>
      <w:r>
        <w:rPr>
          <w:rFonts w:ascii="Arial" w:hAnsi="Arial" w:cs="Arial"/>
        </w:rPr>
        <w:t xml:space="preserve">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w:t>
      </w:r>
      <w:r w:rsidR="00846B07">
        <w:rPr>
          <w:rFonts w:ascii="Arial" w:hAnsi="Arial" w:cs="Arial"/>
        </w:rPr>
        <w:t xml:space="preserve">email address </w:t>
      </w:r>
      <w:r>
        <w:rPr>
          <w:rFonts w:ascii="Arial" w:hAnsi="Arial" w:cs="Arial"/>
        </w:rPr>
        <w:t xml:space="preserve">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5D8C0DC" w:rsidR="00CA2ECB" w:rsidRDefault="00CA2ECB" w:rsidP="00CA2ECB">
      <w:pPr>
        <w:pStyle w:val="Heading4"/>
        <w:widowControl/>
        <w:numPr>
          <w:ilvl w:val="0"/>
          <w:numId w:val="0"/>
        </w:numPr>
        <w:ind w:left="1702" w:hanging="854"/>
        <w:jc w:val="both"/>
        <w:rPr>
          <w:rFonts w:ascii="Arial" w:hAnsi="Arial" w:cs="Arial"/>
        </w:rPr>
      </w:pPr>
      <w:bookmarkStart w:id="345" w:name="_DV_M308"/>
      <w:bookmarkEnd w:id="345"/>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w:t>
      </w:r>
      <w:r w:rsidR="00997C55">
        <w:rPr>
          <w:rFonts w:ascii="Arial" w:hAnsi="Arial" w:cs="Arial"/>
        </w:rPr>
        <w:t xml:space="preserve"> email</w:t>
      </w:r>
      <w:r>
        <w:rPr>
          <w:rFonts w:ascii="Arial" w:hAnsi="Arial" w:cs="Arial"/>
        </w:rPr>
        <w:t xml:space="preserv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346" w:name="_DV_M309"/>
      <w:bookmarkEnd w:id="346"/>
      <w:r>
        <w:rPr>
          <w:rFonts w:ascii="Arial" w:hAnsi="Arial" w:cs="Arial"/>
        </w:rPr>
        <w:lastRenderedPageBreak/>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347" w:name="_DV_M310"/>
      <w:bookmarkEnd w:id="347"/>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176BAA57" w:rsidR="00CA2ECB" w:rsidRDefault="00CA2ECB" w:rsidP="00CA2ECB">
      <w:pPr>
        <w:pStyle w:val="clauseindent"/>
        <w:widowControl/>
        <w:ind w:left="2835" w:hanging="1133"/>
        <w:jc w:val="both"/>
        <w:rPr>
          <w:rFonts w:ascii="Arial" w:hAnsi="Arial" w:cs="Arial"/>
        </w:rPr>
      </w:pPr>
      <w:bookmarkStart w:id="348" w:name="_DV_M311"/>
      <w:bookmarkEnd w:id="348"/>
      <w:r>
        <w:rPr>
          <w:rFonts w:ascii="Arial" w:hAnsi="Arial" w:cs="Arial"/>
        </w:rPr>
        <w:t>6.21.2.3</w:t>
      </w:r>
      <w:r>
        <w:rPr>
          <w:rFonts w:ascii="Arial" w:hAnsi="Arial" w:cs="Arial"/>
        </w:rPr>
        <w:tab/>
        <w:t xml:space="preserve"> </w:t>
      </w:r>
    </w:p>
    <w:p w14:paraId="56509798" w14:textId="6A308B15" w:rsidR="00CA2ECB" w:rsidRDefault="00CA2ECB" w:rsidP="00CA2ECB">
      <w:pPr>
        <w:widowControl/>
        <w:ind w:left="2835" w:hanging="1134"/>
        <w:jc w:val="both"/>
        <w:rPr>
          <w:rFonts w:ascii="Arial" w:hAnsi="Arial" w:cs="Arial"/>
        </w:rPr>
      </w:pPr>
      <w:bookmarkStart w:id="349" w:name="_DV_M312"/>
      <w:bookmarkEnd w:id="349"/>
      <w:r>
        <w:rPr>
          <w:rFonts w:ascii="Arial" w:hAnsi="Arial" w:cs="Arial"/>
        </w:rPr>
        <w:t xml:space="preserve">6.21.2.4 </w:t>
      </w:r>
      <w:r>
        <w:rPr>
          <w:rFonts w:ascii="Arial" w:hAnsi="Arial" w:cs="Arial"/>
        </w:rPr>
        <w:tab/>
      </w:r>
      <w:bookmarkStart w:id="350" w:name="_DV_M313"/>
      <w:bookmarkStart w:id="351" w:name="_Toc490940292"/>
      <w:bookmarkEnd w:id="350"/>
      <w:r>
        <w:rPr>
          <w:rFonts w:ascii="Arial" w:hAnsi="Arial" w:cs="Arial"/>
        </w:rPr>
        <w:t xml:space="preserve">in the case of </w:t>
      </w:r>
      <w:r w:rsidR="00693EB6">
        <w:rPr>
          <w:rFonts w:ascii="Arial" w:hAnsi="Arial" w:cs="Arial"/>
        </w:rPr>
        <w:t>email</w:t>
      </w:r>
      <w:r>
        <w:rPr>
          <w:rFonts w:ascii="Arial" w:hAnsi="Arial" w:cs="Arial"/>
        </w:rPr>
        <w:t>,</w:t>
      </w:r>
      <w:r w:rsidR="003D3E69">
        <w:rPr>
          <w:rFonts w:ascii="Arial" w:hAnsi="Arial" w:cs="Arial"/>
        </w:rPr>
        <w:t xml:space="preserve"> when delivered to the </w:t>
      </w:r>
      <w:r w:rsidR="001C48F8">
        <w:rPr>
          <w:rFonts w:ascii="Arial" w:hAnsi="Arial" w:cs="Arial"/>
        </w:rPr>
        <w:t>email address</w:t>
      </w:r>
      <w:r>
        <w:rPr>
          <w:rFonts w:ascii="Arial" w:hAnsi="Arial" w:cs="Arial"/>
        </w:rPr>
        <w:t xml:space="preserve"> (where such </w:t>
      </w:r>
      <w:r w:rsidR="005C6D3A">
        <w:rPr>
          <w:rFonts w:ascii="Arial" w:hAnsi="Arial" w:cs="Arial"/>
        </w:rPr>
        <w:t xml:space="preserve">delivery </w:t>
      </w:r>
      <w:r>
        <w:rPr>
          <w:rFonts w:ascii="Arial" w:hAnsi="Arial" w:cs="Arial"/>
        </w:rPr>
        <w:t xml:space="preserve">occurs before 17.00 hours on the day of </w:t>
      </w:r>
      <w:r w:rsidR="005C6D3A">
        <w:rPr>
          <w:rFonts w:ascii="Arial" w:hAnsi="Arial" w:cs="Arial"/>
        </w:rPr>
        <w:t>delivery</w:t>
      </w:r>
      <w:r>
        <w:rPr>
          <w:rFonts w:ascii="Arial" w:hAnsi="Arial" w:cs="Arial"/>
        </w:rPr>
        <w:t>) and in any other case on the day of</w:t>
      </w:r>
      <w:r w:rsidR="002F29D4">
        <w:rPr>
          <w:rFonts w:ascii="Arial" w:hAnsi="Arial" w:cs="Arial"/>
        </w:rPr>
        <w:t xml:space="preserve"> following the day of delivery</w:t>
      </w:r>
      <w:r>
        <w:rPr>
          <w:rFonts w:ascii="Arial" w:hAnsi="Arial" w:cs="Arial"/>
        </w:rPr>
        <w: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3E2FEA0B" w:rsidR="00CA2ECB" w:rsidRDefault="00CA2ECB" w:rsidP="00CA2ECB">
      <w:pPr>
        <w:pStyle w:val="Heading4"/>
        <w:widowControl/>
        <w:numPr>
          <w:ilvl w:val="0"/>
          <w:numId w:val="0"/>
        </w:numPr>
        <w:ind w:left="1701" w:hanging="850"/>
        <w:jc w:val="both"/>
        <w:rPr>
          <w:rFonts w:ascii="Arial" w:hAnsi="Arial" w:cs="Arial"/>
        </w:rPr>
      </w:pPr>
      <w:bookmarkStart w:id="352" w:name="_DV_M314"/>
      <w:bookmarkEnd w:id="352"/>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w:t>
      </w:r>
      <w:r w:rsidR="00DF23F4">
        <w:rPr>
          <w:rFonts w:ascii="Arial" w:hAnsi="Arial" w:cs="Arial"/>
        </w:rPr>
        <w:t xml:space="preserve">email addresses </w:t>
      </w:r>
      <w:r>
        <w:rPr>
          <w:rFonts w:ascii="Arial" w:hAnsi="Arial" w:cs="Arial"/>
        </w:rPr>
        <w:t xml:space="preserve">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w:t>
      </w:r>
      <w:r w:rsidR="00DF23F4">
        <w:rPr>
          <w:rFonts w:ascii="Arial" w:hAnsi="Arial" w:cs="Arial"/>
        </w:rPr>
        <w:t xml:space="preserve">email addresses </w:t>
      </w:r>
      <w:r>
        <w:rPr>
          <w:rFonts w:ascii="Arial" w:hAnsi="Arial" w:cs="Arial"/>
        </w:rPr>
        <w:t xml:space="preserve">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w:t>
      </w:r>
      <w:r>
        <w:rPr>
          <w:rFonts w:ascii="Arial" w:hAnsi="Arial" w:cs="Arial"/>
        </w:rPr>
        <w:lastRenderedPageBreak/>
        <w:t>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353" w:name="_DV_M315"/>
      <w:bookmarkEnd w:id="353"/>
      <w:r>
        <w:t>THIRD PARTY RIGHTS</w:t>
      </w:r>
    </w:p>
    <w:p w14:paraId="0E75944B" w14:textId="3FF4C0E2" w:rsidR="00CA2ECB" w:rsidRPr="00F54C8A" w:rsidRDefault="00CA2ECB" w:rsidP="00F54C8A">
      <w:pPr>
        <w:pStyle w:val="ListParagraph"/>
        <w:numPr>
          <w:ilvl w:val="2"/>
          <w:numId w:val="50"/>
        </w:numPr>
        <w:ind w:left="1701" w:hanging="850"/>
        <w:jc w:val="both"/>
        <w:rPr>
          <w:rFonts w:ascii="Arial" w:hAnsi="Arial" w:cs="Arial"/>
        </w:rPr>
      </w:pPr>
      <w:bookmarkStart w:id="354" w:name="_DV_M316"/>
      <w:bookmarkEnd w:id="354"/>
      <w:r w:rsidRPr="00F54C8A">
        <w:rPr>
          <w:rFonts w:ascii="Arial" w:hAnsi="Arial" w:cs="Arial"/>
        </w:rPr>
        <w:t xml:space="preserve">Subject to the remainder of this Paragraph 6.22, a </w:t>
      </w:r>
      <w:r w:rsidRPr="00F54C8A">
        <w:rPr>
          <w:rFonts w:ascii="Arial" w:hAnsi="Arial" w:cs="Arial"/>
          <w:b/>
          <w:bCs/>
        </w:rPr>
        <w:t>Relevant Transmission Licensee</w:t>
      </w:r>
      <w:r w:rsidRPr="00F54C8A">
        <w:rPr>
          <w:rFonts w:ascii="Arial" w:hAnsi="Arial" w:cs="Arial"/>
        </w:rPr>
        <w:t xml:space="preserve"> may rely upon and enforce the terms of Paragraph 6.12.3, against a </w:t>
      </w:r>
      <w:r w:rsidR="00F54C8A" w:rsidRPr="00F54C8A">
        <w:rPr>
          <w:rFonts w:ascii="Arial" w:hAnsi="Arial" w:cs="Arial"/>
          <w:b/>
          <w:bCs/>
        </w:rPr>
        <w:t>CUSC</w:t>
      </w:r>
      <w:r w:rsidRPr="00F54C8A">
        <w:rPr>
          <w:rFonts w:ascii="Arial" w:hAnsi="Arial" w:cs="Arial"/>
          <w:b/>
          <w:bCs/>
        </w:rPr>
        <w:t xml:space="preserve"> Party</w:t>
      </w:r>
      <w:r w:rsidRPr="00F54C8A">
        <w:rPr>
          <w:rFonts w:ascii="Arial" w:hAnsi="Arial" w:cs="Arial"/>
        </w:rPr>
        <w:t xml:space="preserve"> (other than </w:t>
      </w:r>
      <w:r w:rsidRPr="00F54C8A">
        <w:rPr>
          <w:rFonts w:ascii="Arial" w:hAnsi="Arial" w:cs="Arial"/>
          <w:b/>
          <w:bCs/>
        </w:rPr>
        <w:t>The Compan</w:t>
      </w:r>
      <w:r w:rsidRPr="00F54C8A">
        <w:rPr>
          <w:rFonts w:ascii="Arial" w:hAnsi="Arial" w:cs="Arial"/>
        </w:rPr>
        <w:t>y) as specified therein.</w:t>
      </w:r>
    </w:p>
    <w:p w14:paraId="4FC6A6EF" w14:textId="77777777" w:rsidR="00CA2ECB" w:rsidRPr="00F54C8A" w:rsidRDefault="00CA2ECB" w:rsidP="00F54C8A">
      <w:pPr>
        <w:ind w:left="1701" w:hanging="850"/>
        <w:jc w:val="both"/>
        <w:rPr>
          <w:rFonts w:ascii="Arial" w:hAnsi="Arial" w:cs="Arial"/>
        </w:rPr>
      </w:pPr>
    </w:p>
    <w:p w14:paraId="0541C7CA" w14:textId="2B98125F" w:rsidR="00F54C8A" w:rsidRPr="00F54C8A" w:rsidRDefault="00CA2ECB" w:rsidP="00F54C8A">
      <w:pPr>
        <w:pStyle w:val="ListParagraph"/>
        <w:numPr>
          <w:ilvl w:val="2"/>
          <w:numId w:val="50"/>
        </w:numPr>
        <w:ind w:left="1701" w:hanging="850"/>
        <w:jc w:val="both"/>
        <w:rPr>
          <w:rFonts w:ascii="Arial" w:hAnsi="Arial" w:cs="Arial"/>
        </w:rPr>
      </w:pPr>
      <w:bookmarkStart w:id="355" w:name="_DV_M317"/>
      <w:bookmarkEnd w:id="355"/>
      <w:r w:rsidRPr="00F54C8A">
        <w:rPr>
          <w:rFonts w:ascii="Arial" w:hAnsi="Arial" w:cs="Arial"/>
        </w:rPr>
        <w:t xml:space="preserve">The third party rights referred to in Paragraph 6.22.1 (and any other terms of the </w:t>
      </w:r>
      <w:r w:rsidR="00F54C8A" w:rsidRPr="00F54C8A">
        <w:rPr>
          <w:rFonts w:ascii="Arial" w:hAnsi="Arial" w:cs="Arial"/>
          <w:b/>
          <w:bCs/>
        </w:rPr>
        <w:t>CUSC</w:t>
      </w:r>
      <w:r w:rsidRPr="00F54C8A">
        <w:rPr>
          <w:rFonts w:ascii="Arial" w:hAnsi="Arial" w:cs="Arial"/>
        </w:rPr>
        <w:t xml:space="preserve"> which expressly provide that a third party may in </w:t>
      </w:r>
      <w:r w:rsidR="003D1C2A" w:rsidRPr="00F54C8A">
        <w:rPr>
          <w:rFonts w:ascii="Arial" w:hAnsi="Arial" w:cs="Arial"/>
        </w:rPr>
        <w:t xml:space="preserve">their </w:t>
      </w:r>
      <w:r w:rsidRPr="00F54C8A">
        <w:rPr>
          <w:rFonts w:ascii="Arial" w:hAnsi="Arial" w:cs="Arial"/>
        </w:rPr>
        <w:t xml:space="preserve">own right enforce a term of the </w:t>
      </w:r>
      <w:r w:rsidR="00F54C8A" w:rsidRPr="00F54C8A">
        <w:rPr>
          <w:rFonts w:ascii="Arial" w:hAnsi="Arial" w:cs="Arial"/>
          <w:b/>
          <w:bCs/>
        </w:rPr>
        <w:t>CUSC</w:t>
      </w:r>
      <w:r w:rsidRPr="00F54C8A">
        <w:rPr>
          <w:rFonts w:ascii="Arial" w:hAnsi="Arial" w:cs="Arial"/>
        </w:rPr>
        <w:t xml:space="preserve">) may only be enforced by the relevant third party subject to and in accordance with the provisions of the Contracts (Rights of Third Parties) Act 1999 and all other relevant </w:t>
      </w:r>
      <w:r w:rsidR="00F54C8A" w:rsidRPr="00F54C8A">
        <w:rPr>
          <w:rFonts w:ascii="Arial" w:hAnsi="Arial" w:cs="Arial"/>
        </w:rPr>
        <w:t xml:space="preserve"> </w:t>
      </w:r>
      <w:r w:rsidRPr="00F54C8A">
        <w:rPr>
          <w:rFonts w:ascii="Arial" w:hAnsi="Arial" w:cs="Arial"/>
        </w:rPr>
        <w:t xml:space="preserve">terms of this </w:t>
      </w:r>
      <w:r w:rsidR="00F54C8A" w:rsidRPr="00F54C8A">
        <w:rPr>
          <w:rFonts w:ascii="Arial" w:hAnsi="Arial" w:cs="Arial"/>
          <w:b/>
          <w:bCs/>
        </w:rPr>
        <w:t>CUSC</w:t>
      </w:r>
      <w:r w:rsidRPr="00F54C8A">
        <w:rPr>
          <w:rFonts w:ascii="Arial" w:hAnsi="Arial" w:cs="Arial"/>
        </w:rPr>
        <w:t>.</w:t>
      </w:r>
      <w:r w:rsidR="00F54C8A" w:rsidRPr="00F54C8A">
        <w:rPr>
          <w:rFonts w:ascii="Arial" w:hAnsi="Arial" w:cs="Arial"/>
        </w:rPr>
        <w:t xml:space="preserve"> </w:t>
      </w:r>
      <w:bookmarkStart w:id="356" w:name="_DV_M318"/>
      <w:bookmarkEnd w:id="356"/>
    </w:p>
    <w:p w14:paraId="479A4F53" w14:textId="77777777" w:rsidR="00F54C8A" w:rsidRPr="00F54C8A" w:rsidRDefault="00F54C8A" w:rsidP="00F54C8A">
      <w:pPr>
        <w:pStyle w:val="ListParagraph"/>
        <w:ind w:left="1701" w:hanging="850"/>
        <w:jc w:val="both"/>
        <w:rPr>
          <w:rFonts w:ascii="Arial" w:hAnsi="Arial" w:cs="Arial"/>
        </w:rPr>
      </w:pPr>
    </w:p>
    <w:p w14:paraId="63E0A5E7" w14:textId="2444F0FC" w:rsidR="00CA2ECB" w:rsidRPr="00F54C8A" w:rsidRDefault="00CA2ECB" w:rsidP="00F54C8A">
      <w:pPr>
        <w:pStyle w:val="ListParagraph"/>
        <w:numPr>
          <w:ilvl w:val="2"/>
          <w:numId w:val="50"/>
        </w:numPr>
        <w:ind w:left="1701" w:hanging="850"/>
        <w:jc w:val="both"/>
        <w:rPr>
          <w:rFonts w:ascii="Arial" w:hAnsi="Arial" w:cs="Arial"/>
        </w:rPr>
      </w:pPr>
      <w:r w:rsidRPr="00F54C8A">
        <w:rPr>
          <w:rFonts w:ascii="Arial" w:hAnsi="Arial" w:cs="Arial"/>
        </w:rPr>
        <w:t xml:space="preserve">Notwithstanding any other provisions of the </w:t>
      </w:r>
      <w:r w:rsidR="00F54C8A" w:rsidRPr="00F54C8A">
        <w:rPr>
          <w:rFonts w:ascii="Arial" w:hAnsi="Arial" w:cs="Arial"/>
          <w:b/>
          <w:bCs/>
        </w:rPr>
        <w:t>CUSC</w:t>
      </w:r>
      <w:r w:rsidRPr="00F54C8A">
        <w:rPr>
          <w:rFonts w:ascii="Arial" w:hAnsi="Arial" w:cs="Arial"/>
        </w:rPr>
        <w:t xml:space="preserve">, the </w:t>
      </w:r>
      <w:r w:rsidR="00F54C8A" w:rsidRPr="00F54C8A">
        <w:rPr>
          <w:rFonts w:ascii="Arial" w:hAnsi="Arial" w:cs="Arial"/>
          <w:b/>
          <w:bCs/>
        </w:rPr>
        <w:t>CUSC</w:t>
      </w:r>
      <w:r w:rsidRPr="00F54C8A">
        <w:rPr>
          <w:rFonts w:ascii="Arial" w:hAnsi="Arial" w:cs="Arial"/>
        </w:rPr>
        <w:t xml:space="preserve"> </w:t>
      </w:r>
      <w:r w:rsidRPr="00F54C8A">
        <w:rPr>
          <w:rFonts w:ascii="Arial" w:hAnsi="Arial" w:cs="Arial"/>
          <w:b/>
          <w:bCs/>
        </w:rPr>
        <w:t xml:space="preserve">Parties </w:t>
      </w:r>
      <w:r w:rsidRPr="00F54C8A">
        <w:rPr>
          <w:rFonts w:ascii="Arial" w:hAnsi="Arial" w:cs="Arial"/>
        </w:rPr>
        <w:t xml:space="preserve">may (pursuant to section 8), amend the </w:t>
      </w:r>
      <w:r w:rsidR="00F54C8A" w:rsidRPr="00F54C8A">
        <w:rPr>
          <w:rFonts w:ascii="Arial" w:hAnsi="Arial" w:cs="Arial"/>
          <w:b/>
          <w:bCs/>
        </w:rPr>
        <w:t>CUSC</w:t>
      </w:r>
      <w:r w:rsidRPr="00F54C8A">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00F54C8A" w:rsidRPr="00F54C8A">
        <w:rPr>
          <w:rFonts w:ascii="Arial" w:hAnsi="Arial" w:cs="Arial"/>
          <w:b/>
          <w:bCs/>
        </w:rPr>
        <w:t>CUSC</w:t>
      </w:r>
      <w:r w:rsidRPr="00F54C8A">
        <w:rPr>
          <w:rFonts w:ascii="Arial" w:hAnsi="Arial" w:cs="Arial"/>
        </w:rPr>
        <w:t xml:space="preserve"> would have an impact on the rights of third parties conferred under Paragraph 6.22.1, then </w:t>
      </w:r>
      <w:r w:rsidRPr="00F54C8A">
        <w:rPr>
          <w:rFonts w:ascii="Arial" w:hAnsi="Arial" w:cs="Arial"/>
          <w:b/>
          <w:bCs/>
        </w:rPr>
        <w:t>The Company</w:t>
      </w:r>
      <w:r w:rsidRPr="00F54C8A">
        <w:rPr>
          <w:rFonts w:ascii="Arial" w:hAnsi="Arial" w:cs="Arial"/>
        </w:rPr>
        <w:t xml:space="preserve"> shall bring such impact to the attention of </w:t>
      </w:r>
      <w:r w:rsidR="00F54C8A" w:rsidRPr="00F54C8A">
        <w:rPr>
          <w:rFonts w:ascii="Arial" w:hAnsi="Arial" w:cs="Arial"/>
          <w:b/>
          <w:bCs/>
        </w:rPr>
        <w:t>CUSC</w:t>
      </w:r>
      <w:r w:rsidRPr="00F54C8A">
        <w:rPr>
          <w:rFonts w:ascii="Arial" w:hAnsi="Arial" w:cs="Arial"/>
        </w:rPr>
        <w:t xml:space="preserve"> </w:t>
      </w:r>
      <w:r w:rsidRPr="00F54C8A">
        <w:rPr>
          <w:rFonts w:ascii="Arial" w:hAnsi="Arial" w:cs="Arial"/>
          <w:b/>
          <w:bCs/>
        </w:rPr>
        <w:t>Parties</w:t>
      </w:r>
      <w:r w:rsidRPr="00F54C8A">
        <w:rPr>
          <w:rFonts w:ascii="Arial" w:hAnsi="Arial" w:cs="Arial"/>
        </w:rPr>
        <w:t xml:space="preserve"> and third persons to the extent that such impact is not already brought to their attention in an </w:t>
      </w:r>
      <w:r w:rsidRPr="00F54C8A">
        <w:rPr>
          <w:rFonts w:ascii="Arial" w:hAnsi="Arial" w:cs="Arial"/>
          <w:b/>
          <w:bCs/>
        </w:rPr>
        <w:t>Amendment Proposal</w:t>
      </w:r>
      <w:r w:rsidRPr="00F54C8A">
        <w:rPr>
          <w:rFonts w:ascii="Arial" w:hAnsi="Arial" w:cs="Arial"/>
        </w:rPr>
        <w:t xml:space="preserve"> by the </w:t>
      </w:r>
      <w:r w:rsidRPr="00F54C8A">
        <w:rPr>
          <w:rFonts w:ascii="Arial" w:hAnsi="Arial" w:cs="Arial"/>
          <w:b/>
          <w:bCs/>
        </w:rPr>
        <w:t>Proposer</w:t>
      </w:r>
      <w:r w:rsidRPr="00F54C8A">
        <w:rPr>
          <w:rFonts w:ascii="Arial" w:hAnsi="Arial" w:cs="Arial"/>
        </w:rPr>
        <w:t>.</w:t>
      </w:r>
    </w:p>
    <w:p w14:paraId="3C497CD7" w14:textId="77777777" w:rsidR="00CA2ECB" w:rsidRPr="00F54C8A" w:rsidRDefault="00CA2ECB" w:rsidP="00F54C8A">
      <w:pPr>
        <w:ind w:left="1701" w:hanging="850"/>
        <w:jc w:val="both"/>
        <w:rPr>
          <w:rFonts w:ascii="Arial" w:hAnsi="Arial" w:cs="Arial"/>
        </w:rPr>
      </w:pPr>
    </w:p>
    <w:p w14:paraId="6A47097D" w14:textId="22993E95" w:rsidR="00CA2ECB" w:rsidRPr="00F54C8A" w:rsidRDefault="00CA2ECB" w:rsidP="00F54C8A">
      <w:pPr>
        <w:pStyle w:val="ListParagraph"/>
        <w:numPr>
          <w:ilvl w:val="2"/>
          <w:numId w:val="50"/>
        </w:numPr>
        <w:ind w:left="1701" w:hanging="850"/>
        <w:jc w:val="both"/>
        <w:rPr>
          <w:rFonts w:ascii="Arial" w:hAnsi="Arial" w:cs="Arial"/>
        </w:rPr>
      </w:pPr>
      <w:bookmarkStart w:id="357" w:name="_DV_M319"/>
      <w:bookmarkEnd w:id="357"/>
      <w:r w:rsidRPr="00F54C8A">
        <w:rPr>
          <w:rFonts w:ascii="Arial" w:hAnsi="Arial" w:cs="Arial"/>
        </w:rPr>
        <w:t xml:space="preserve">Except as provided in Paragraph 6.22.1 (or insofar as the </w:t>
      </w:r>
      <w:r w:rsidR="00F54C8A" w:rsidRPr="00F54C8A">
        <w:rPr>
          <w:rFonts w:ascii="Arial" w:hAnsi="Arial" w:cs="Arial"/>
          <w:b/>
          <w:bCs/>
        </w:rPr>
        <w:t>CUSC</w:t>
      </w:r>
      <w:r w:rsidRPr="00F54C8A">
        <w:rPr>
          <w:rFonts w:ascii="Arial" w:hAnsi="Arial" w:cs="Arial"/>
        </w:rPr>
        <w:t xml:space="preserve"> otherwise expressly provides that a third party may in its  own right enforce a term of the </w:t>
      </w:r>
      <w:r w:rsidR="00F54C8A" w:rsidRPr="00F54C8A">
        <w:rPr>
          <w:rFonts w:ascii="Arial" w:hAnsi="Arial" w:cs="Arial"/>
          <w:b/>
          <w:bCs/>
        </w:rPr>
        <w:t>CUSC</w:t>
      </w:r>
      <w:r w:rsidRPr="00F54C8A">
        <w:rPr>
          <w:rFonts w:ascii="Arial" w:hAnsi="Arial" w:cs="Arial"/>
        </w:rPr>
        <w:t xml:space="preserve">), a person who is not a </w:t>
      </w:r>
      <w:r w:rsidR="00F54C8A" w:rsidRPr="00F54C8A">
        <w:rPr>
          <w:rFonts w:ascii="Arial" w:hAnsi="Arial" w:cs="Arial"/>
          <w:b/>
          <w:bCs/>
        </w:rPr>
        <w:t>CUSC</w:t>
      </w:r>
      <w:r w:rsidRPr="00F54C8A">
        <w:rPr>
          <w:rFonts w:ascii="Arial" w:hAnsi="Arial" w:cs="Arial"/>
        </w:rPr>
        <w:t xml:space="preserve"> </w:t>
      </w:r>
      <w:r w:rsidRPr="00C9222C">
        <w:rPr>
          <w:rFonts w:ascii="Arial" w:hAnsi="Arial" w:cs="Arial"/>
          <w:b/>
          <w:bCs/>
        </w:rPr>
        <w:t>Party</w:t>
      </w:r>
      <w:r w:rsidRPr="00F54C8A">
        <w:rPr>
          <w:rFonts w:ascii="Arial" w:hAnsi="Arial" w:cs="Arial"/>
        </w:rPr>
        <w:t xml:space="preserve"> has no right under the Contracts (Rights of Third Parties) Act 1999 to rely upon or enforce any term of the </w:t>
      </w:r>
      <w:r w:rsidR="00F54C8A" w:rsidRPr="00F54C8A">
        <w:rPr>
          <w:rFonts w:ascii="Arial" w:hAnsi="Arial" w:cs="Arial"/>
          <w:b/>
          <w:bCs/>
        </w:rPr>
        <w:t>CUSC</w:t>
      </w:r>
      <w:r w:rsidRPr="00F54C8A">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358" w:name="_DV_M320"/>
      <w:bookmarkEnd w:id="358"/>
      <w:r>
        <w:t>JURISDICTION</w:t>
      </w:r>
      <w:bookmarkEnd w:id="351"/>
    </w:p>
    <w:p w14:paraId="7B0A59F8" w14:textId="77777777" w:rsidR="00CA2ECB" w:rsidRDefault="00CA2ECB" w:rsidP="00CA2ECB">
      <w:pPr>
        <w:pStyle w:val="Heading4"/>
        <w:widowControl/>
        <w:numPr>
          <w:ilvl w:val="0"/>
          <w:numId w:val="0"/>
        </w:numPr>
        <w:ind w:left="1702" w:hanging="851"/>
        <w:jc w:val="both"/>
      </w:pPr>
      <w:bookmarkStart w:id="359" w:name="_DV_M321"/>
      <w:bookmarkEnd w:id="359"/>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360" w:name="_DV_M322"/>
      <w:bookmarkEnd w:id="360"/>
      <w:r>
        <w:rPr>
          <w:rFonts w:ascii="Arial" w:hAnsi="Arial" w:cs="Arial"/>
        </w:rPr>
        <w:lastRenderedPageBreak/>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361" w:name="_DV_M323"/>
      <w:bookmarkEnd w:id="361"/>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F701CC" w:rsidRDefault="00CA2ECB" w:rsidP="00337C29">
      <w:pPr>
        <w:spacing w:after="120"/>
        <w:ind w:left="851"/>
        <w:jc w:val="both"/>
        <w:rPr>
          <w:rFonts w:ascii="Arial" w:hAnsi="Arial" w:cs="Arial"/>
        </w:rPr>
      </w:pPr>
      <w:bookmarkStart w:id="362" w:name="_DV_M324"/>
      <w:bookmarkEnd w:id="362"/>
      <w:r w:rsidRPr="00F701CC">
        <w:rPr>
          <w:rFonts w:ascii="Arial" w:hAnsi="Arial" w:cs="Arial"/>
        </w:rPr>
        <w:t xml:space="preserve">For the avoidance of doubt nothing contained in Paragraphs 6.23.1 to 6.23.3 above shall be taken as permitting a </w:t>
      </w:r>
      <w:r w:rsidRPr="00442D9C">
        <w:rPr>
          <w:rFonts w:ascii="Arial" w:hAnsi="Arial" w:cs="Arial"/>
          <w:b/>
          <w:bCs/>
        </w:rPr>
        <w:t>CUSC Party</w:t>
      </w:r>
      <w:r w:rsidRPr="00F701CC">
        <w:rPr>
          <w:rFonts w:ascii="Arial" w:hAnsi="Arial" w:cs="Arial"/>
        </w:rPr>
        <w:t xml:space="preserve"> to commence </w:t>
      </w:r>
      <w:r w:rsidRPr="00442D9C">
        <w:rPr>
          <w:rFonts w:ascii="Arial" w:hAnsi="Arial" w:cs="Arial"/>
          <w:b/>
          <w:bCs/>
        </w:rPr>
        <w:t>Proceedings</w:t>
      </w:r>
      <w:r w:rsidRPr="00F701CC">
        <w:rPr>
          <w:rFonts w:ascii="Arial" w:hAnsi="Arial" w:cs="Arial"/>
        </w:rPr>
        <w:t xml:space="preserve"> in the courts where the </w:t>
      </w:r>
      <w:r w:rsidRPr="00442D9C">
        <w:rPr>
          <w:rFonts w:ascii="Arial" w:hAnsi="Arial" w:cs="Arial"/>
          <w:b/>
          <w:bCs/>
        </w:rPr>
        <w:t xml:space="preserve">CUSC </w:t>
      </w:r>
      <w:r w:rsidRPr="00F701CC">
        <w:rPr>
          <w:rFonts w:ascii="Arial" w:hAnsi="Arial" w:cs="Arial"/>
        </w:rPr>
        <w:t xml:space="preserve">otherwise provides for </w:t>
      </w:r>
      <w:r w:rsidRPr="00442D9C">
        <w:rPr>
          <w:rFonts w:ascii="Arial" w:hAnsi="Arial" w:cs="Arial"/>
          <w:b/>
          <w:bCs/>
        </w:rPr>
        <w:t xml:space="preserve">Proceedings </w:t>
      </w:r>
      <w:r w:rsidRPr="00F701CC">
        <w:rPr>
          <w:rFonts w:ascii="Arial" w:hAnsi="Arial" w:cs="Arial"/>
        </w:rPr>
        <w:t xml:space="preserve">to be referred to arbitration or to the </w:t>
      </w:r>
      <w:r w:rsidRPr="00442D9C">
        <w:rPr>
          <w:rFonts w:ascii="Arial" w:hAnsi="Arial" w:cs="Arial"/>
          <w:b/>
          <w:bCs/>
        </w:rPr>
        <w:t>Authority</w:t>
      </w:r>
      <w:r w:rsidRPr="00F701CC">
        <w:rPr>
          <w:rFonts w:ascii="Arial" w:hAnsi="Arial" w:cs="Arial"/>
        </w:rPr>
        <w:t>.</w:t>
      </w:r>
      <w:bookmarkStart w:id="363" w:name="_Toc490940293"/>
    </w:p>
    <w:p w14:paraId="0FD8BC09" w14:textId="77777777" w:rsidR="00CA2ECB" w:rsidRDefault="00CA2ECB" w:rsidP="00442D9C">
      <w:pPr>
        <w:pStyle w:val="Heading3"/>
        <w:tabs>
          <w:tab w:val="clear" w:pos="851"/>
        </w:tabs>
        <w:spacing w:before="240"/>
      </w:pPr>
      <w:bookmarkStart w:id="364" w:name="_DV_M325"/>
      <w:bookmarkEnd w:id="364"/>
      <w:r>
        <w:t>COUNTERPARTS</w:t>
      </w:r>
    </w:p>
    <w:p w14:paraId="08B25B4C" w14:textId="77777777" w:rsidR="00CA2ECB" w:rsidRDefault="00CA2ECB" w:rsidP="00CA2ECB">
      <w:pPr>
        <w:pStyle w:val="clauseindent"/>
        <w:widowControl/>
        <w:jc w:val="both"/>
        <w:rPr>
          <w:rFonts w:ascii="Arial" w:hAnsi="Arial" w:cs="Arial"/>
        </w:rPr>
      </w:pPr>
      <w:bookmarkStart w:id="365" w:name="_DV_M326"/>
      <w:bookmarkEnd w:id="365"/>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366" w:name="_DV_M327"/>
      <w:bookmarkEnd w:id="366"/>
      <w:r>
        <w:t>GOVERNING LAW</w:t>
      </w:r>
      <w:bookmarkEnd w:id="363"/>
    </w:p>
    <w:p w14:paraId="6C3C4E1E" w14:textId="77777777" w:rsidR="00CA2ECB" w:rsidRPr="00FF30AD" w:rsidRDefault="00CA2ECB" w:rsidP="00FF30AD">
      <w:pPr>
        <w:ind w:left="855"/>
        <w:jc w:val="both"/>
        <w:rPr>
          <w:rFonts w:ascii="Arial" w:hAnsi="Arial" w:cs="Arial"/>
        </w:rPr>
      </w:pPr>
      <w:bookmarkStart w:id="367" w:name="_DV_M328"/>
      <w:bookmarkEnd w:id="367"/>
      <w:r w:rsidRPr="00FF30AD">
        <w:rPr>
          <w:rFonts w:ascii="Arial" w:hAnsi="Arial" w:cs="Arial"/>
        </w:rPr>
        <w:t xml:space="preserve">The </w:t>
      </w:r>
      <w:r w:rsidRPr="00FF30AD">
        <w:rPr>
          <w:rFonts w:ascii="Arial" w:hAnsi="Arial" w:cs="Arial"/>
          <w:b/>
          <w:bCs/>
        </w:rPr>
        <w:t>CUSC</w:t>
      </w:r>
      <w:r w:rsidRPr="00FF30AD">
        <w:rPr>
          <w:rFonts w:ascii="Arial" w:hAnsi="Arial" w:cs="Arial"/>
        </w:rPr>
        <w:t xml:space="preserve"> and each </w:t>
      </w:r>
      <w:r w:rsidRPr="00FF30AD">
        <w:rPr>
          <w:rFonts w:ascii="Arial" w:hAnsi="Arial" w:cs="Arial"/>
          <w:b/>
          <w:bCs/>
        </w:rPr>
        <w:t>Bilateral Agreement</w:t>
      </w:r>
      <w:r w:rsidRPr="00FF30AD">
        <w:rPr>
          <w:rFonts w:ascii="Arial" w:hAnsi="Arial" w:cs="Arial"/>
        </w:rPr>
        <w:t xml:space="preserve"> and </w:t>
      </w:r>
      <w:r w:rsidRPr="00FF30AD">
        <w:rPr>
          <w:rFonts w:ascii="Arial" w:hAnsi="Arial" w:cs="Arial"/>
          <w:b/>
          <w:bCs/>
        </w:rPr>
        <w:t>Mandatory Services</w:t>
      </w:r>
      <w:r w:rsidRPr="00FF30AD">
        <w:rPr>
          <w:rFonts w:ascii="Arial" w:hAnsi="Arial" w:cs="Arial"/>
        </w:rPr>
        <w:t xml:space="preserve"> </w:t>
      </w:r>
      <w:r w:rsidRPr="00FF30AD">
        <w:rPr>
          <w:rFonts w:ascii="Arial" w:hAnsi="Arial" w:cs="Arial"/>
          <w:b/>
          <w:bCs/>
        </w:rPr>
        <w:t>Agreement</w:t>
      </w:r>
      <w:r w:rsidRPr="00FF30AD">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368" w:name="_DV_M329"/>
      <w:bookmarkStart w:id="369" w:name="_Toc490940294"/>
      <w:bookmarkEnd w:id="368"/>
      <w:r>
        <w:t xml:space="preserve">SEVERANCE OF TERMS </w:t>
      </w:r>
      <w:bookmarkEnd w:id="369"/>
    </w:p>
    <w:p w14:paraId="52110463" w14:textId="77777777" w:rsidR="00CA2ECB" w:rsidRDefault="00CA2ECB" w:rsidP="00CA2ECB">
      <w:pPr>
        <w:pStyle w:val="clauseindent"/>
        <w:widowControl/>
        <w:jc w:val="both"/>
        <w:rPr>
          <w:rFonts w:ascii="Arial" w:hAnsi="Arial" w:cs="Arial"/>
        </w:rPr>
      </w:pPr>
      <w:bookmarkStart w:id="370" w:name="_DV_M330"/>
      <w:bookmarkEnd w:id="370"/>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371" w:name="_DV_M331"/>
      <w:bookmarkStart w:id="372" w:name="_Toc490940295"/>
      <w:bookmarkEnd w:id="371"/>
      <w:r>
        <w:t>LANGUAGE</w:t>
      </w:r>
      <w:bookmarkEnd w:id="372"/>
    </w:p>
    <w:p w14:paraId="0F21FDDE" w14:textId="77777777" w:rsidR="00CA2ECB" w:rsidRPr="00BB5D73" w:rsidRDefault="00CA2ECB" w:rsidP="00BB5D73">
      <w:pPr>
        <w:ind w:left="855"/>
        <w:jc w:val="both"/>
        <w:rPr>
          <w:rFonts w:ascii="Arial" w:hAnsi="Arial" w:cs="Arial"/>
        </w:rPr>
      </w:pPr>
      <w:bookmarkStart w:id="373" w:name="_DV_M332"/>
      <w:bookmarkEnd w:id="373"/>
      <w:r w:rsidRPr="00BB5D73">
        <w:rPr>
          <w:rFonts w:ascii="Arial" w:hAnsi="Arial" w:cs="Arial"/>
        </w:rPr>
        <w:t xml:space="preserve">Each notice, instrument, certificate or other document to be given by one </w:t>
      </w:r>
      <w:r w:rsidRPr="00BB5D73">
        <w:rPr>
          <w:rFonts w:ascii="Arial" w:hAnsi="Arial" w:cs="Arial"/>
          <w:b/>
          <w:bCs/>
        </w:rPr>
        <w:t>CUSC Party</w:t>
      </w:r>
      <w:r w:rsidRPr="00BB5D73">
        <w:rPr>
          <w:rFonts w:ascii="Arial" w:hAnsi="Arial" w:cs="Arial"/>
        </w:rPr>
        <w:t xml:space="preserve"> to another under the </w:t>
      </w:r>
      <w:r w:rsidRPr="00BB5D73">
        <w:rPr>
          <w:rFonts w:ascii="Arial" w:hAnsi="Arial" w:cs="Arial"/>
          <w:b/>
          <w:bCs/>
        </w:rPr>
        <w:t>CUSC</w:t>
      </w:r>
      <w:r w:rsidRPr="00BB5D73">
        <w:rPr>
          <w:rFonts w:ascii="Arial" w:hAnsi="Arial" w:cs="Arial"/>
        </w:rPr>
        <w:t xml:space="preserve"> 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374" w:name="_DV_M333"/>
      <w:bookmarkEnd w:id="374"/>
      <w:r>
        <w:t>MCUSA</w:t>
      </w:r>
    </w:p>
    <w:p w14:paraId="1D6A50B2" w14:textId="77777777" w:rsidR="00CA2ECB" w:rsidRDefault="00CA2ECB" w:rsidP="00CA2ECB">
      <w:pPr>
        <w:widowControl/>
        <w:ind w:left="851"/>
        <w:jc w:val="both"/>
        <w:rPr>
          <w:rFonts w:ascii="Arial" w:hAnsi="Arial" w:cs="Arial"/>
        </w:rPr>
      </w:pPr>
      <w:bookmarkStart w:id="375" w:name="_DV_M334"/>
      <w:bookmarkEnd w:id="375"/>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376" w:name="_DV_M335"/>
      <w:bookmarkEnd w:id="376"/>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377" w:name="_DV_M336"/>
      <w:bookmarkEnd w:id="377"/>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378" w:name="_DV_M337"/>
      <w:bookmarkEnd w:id="378"/>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2A1134">
      <w:pPr>
        <w:pStyle w:val="Unnumbered"/>
        <w:widowControl/>
        <w:ind w:left="1701" w:hanging="850"/>
        <w:jc w:val="both"/>
        <w:rPr>
          <w:rFonts w:ascii="Arial" w:hAnsi="Arial" w:cs="Arial"/>
          <w:i w:val="0"/>
          <w:iCs w:val="0"/>
        </w:rPr>
      </w:pPr>
      <w:bookmarkStart w:id="379" w:name="_DV_M338"/>
      <w:bookmarkEnd w:id="379"/>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2A1134">
      <w:pPr>
        <w:pStyle w:val="Unnumbered"/>
        <w:widowControl/>
        <w:ind w:left="1701" w:hanging="850"/>
        <w:jc w:val="both"/>
        <w:rPr>
          <w:rFonts w:ascii="Arial" w:hAnsi="Arial" w:cs="Arial"/>
          <w:b w:val="0"/>
          <w:bCs w:val="0"/>
          <w:i w:val="0"/>
          <w:iCs w:val="0"/>
        </w:rPr>
      </w:pPr>
      <w:bookmarkStart w:id="380" w:name="_DV_M339"/>
      <w:bookmarkEnd w:id="380"/>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Pr="001B03D7" w:rsidRDefault="00CA2ECB" w:rsidP="002A1134">
      <w:pPr>
        <w:pStyle w:val="Heading3"/>
        <w:tabs>
          <w:tab w:val="clear" w:pos="851"/>
        </w:tabs>
        <w:jc w:val="both"/>
      </w:pPr>
      <w:bookmarkStart w:id="381" w:name="_DV_M340"/>
      <w:bookmarkEnd w:id="381"/>
      <w:r w:rsidRPr="001B03D7">
        <w:t>Transmission Entry Capacity</w:t>
      </w:r>
    </w:p>
    <w:p w14:paraId="4BCD1875" w14:textId="77777777" w:rsidR="00CA2ECB" w:rsidRPr="002A1134" w:rsidRDefault="00CA2ECB" w:rsidP="002A1134">
      <w:pPr>
        <w:pStyle w:val="Heading7"/>
        <w:ind w:left="1701" w:hanging="850"/>
        <w:jc w:val="both"/>
        <w:rPr>
          <w:rFonts w:ascii="Arial" w:hAnsi="Arial" w:cs="Arial"/>
        </w:rPr>
      </w:pPr>
      <w:bookmarkStart w:id="382" w:name="_DV_M341"/>
      <w:bookmarkEnd w:id="382"/>
      <w:r w:rsidRPr="002A1134">
        <w:rPr>
          <w:rFonts w:ascii="Arial" w:hAnsi="Arial" w:cs="Arial"/>
        </w:rPr>
        <w:t>6.30.1</w:t>
      </w:r>
      <w:r w:rsidRPr="002A1134">
        <w:rPr>
          <w:rFonts w:ascii="Arial" w:hAnsi="Arial" w:cs="Arial"/>
        </w:rPr>
        <w:tab/>
        <w:t xml:space="preserve">Decrease in </w:t>
      </w:r>
      <w:r w:rsidRPr="001B03D7">
        <w:rPr>
          <w:rStyle w:val="StyleHeading3NotLatinBoldChar"/>
        </w:rPr>
        <w:t>Transmission Entry Capacity</w:t>
      </w:r>
    </w:p>
    <w:p w14:paraId="50553DC9" w14:textId="77777777" w:rsidR="00CA2ECB" w:rsidRPr="002A1134" w:rsidRDefault="00CA2ECB" w:rsidP="002A1134">
      <w:pPr>
        <w:pStyle w:val="Heading8"/>
        <w:ind w:left="2835" w:hanging="1134"/>
        <w:jc w:val="both"/>
        <w:rPr>
          <w:rFonts w:ascii="Arial" w:hAnsi="Arial" w:cs="Arial"/>
        </w:rPr>
      </w:pPr>
      <w:bookmarkStart w:id="383" w:name="_DV_M342"/>
      <w:bookmarkEnd w:id="383"/>
      <w:r w:rsidRPr="002A1134">
        <w:rPr>
          <w:rFonts w:ascii="Arial" w:hAnsi="Arial" w:cs="Arial"/>
        </w:rPr>
        <w:t>6.30.1.1</w:t>
      </w:r>
      <w:r w:rsidRPr="002A1134">
        <w:rPr>
          <w:rFonts w:ascii="Arial" w:hAnsi="Arial" w:cs="Arial"/>
        </w:rPr>
        <w:tab/>
        <w:t xml:space="preserve">Subject to payment of the </w:t>
      </w:r>
      <w:r w:rsidR="004B4B5B" w:rsidRPr="002A1134">
        <w:rPr>
          <w:rFonts w:ascii="Arial" w:hAnsi="Arial" w:cs="Arial"/>
          <w:b/>
          <w:bCs/>
        </w:rPr>
        <w:t>Cancellation Charge</w:t>
      </w:r>
      <w:r w:rsidRPr="002A1134">
        <w:rPr>
          <w:rFonts w:ascii="Arial" w:hAnsi="Arial" w:cs="Arial"/>
        </w:rPr>
        <w:t xml:space="preserve">, each </w:t>
      </w:r>
      <w:r w:rsidRPr="002A1134">
        <w:rPr>
          <w:rFonts w:ascii="Arial" w:hAnsi="Arial" w:cs="Arial"/>
          <w:b/>
        </w:rPr>
        <w:t>User</w:t>
      </w:r>
      <w:r w:rsidRPr="002A1134">
        <w:rPr>
          <w:rFonts w:ascii="Arial" w:hAnsi="Arial" w:cs="Arial"/>
        </w:rPr>
        <w:t xml:space="preserve"> shall be entitled to decrease the </w:t>
      </w:r>
      <w:r w:rsidRPr="001B03D7">
        <w:rPr>
          <w:rStyle w:val="StyleHeading3NotLatinBoldChar"/>
        </w:rPr>
        <w:t>Transmission Entry Capacity</w:t>
      </w:r>
      <w:r w:rsidRPr="002A1134">
        <w:rPr>
          <w:rFonts w:ascii="Arial" w:hAnsi="Arial" w:cs="Arial"/>
        </w:rPr>
        <w:t xml:space="preserve"> for the </w:t>
      </w:r>
      <w:r w:rsidRPr="001B03D7">
        <w:rPr>
          <w:rStyle w:val="StyleHeading3NotLatinBoldChar"/>
        </w:rPr>
        <w:t>Connection Site</w:t>
      </w:r>
      <w:r w:rsidR="004B4B5B" w:rsidRPr="001B03D7">
        <w:rPr>
          <w:rStyle w:val="StyleHeading3NotLatinBoldChar"/>
        </w:rPr>
        <w:t xml:space="preserve"> </w:t>
      </w:r>
      <w:r w:rsidR="004B4B5B" w:rsidRPr="001B03D7">
        <w:rPr>
          <w:rStyle w:val="StyleHeading3NotLatinBoldChar"/>
          <w:b w:val="0"/>
        </w:rPr>
        <w:t xml:space="preserve">or site of </w:t>
      </w:r>
      <w:r w:rsidR="004B4B5B" w:rsidRPr="001B03D7">
        <w:rPr>
          <w:rStyle w:val="StyleHeading3NotLatinBoldChar"/>
        </w:rPr>
        <w:t>Connection</w:t>
      </w:r>
      <w:r w:rsidRPr="002A1134">
        <w:rPr>
          <w:rFonts w:ascii="Arial" w:hAnsi="Arial" w:cs="Arial"/>
        </w:rPr>
        <w:t xml:space="preserve"> once the </w:t>
      </w:r>
      <w:r w:rsidRPr="002A1134">
        <w:rPr>
          <w:rFonts w:ascii="Arial" w:hAnsi="Arial" w:cs="Arial"/>
          <w:b/>
          <w:bCs/>
        </w:rPr>
        <w:t>Power Station</w:t>
      </w:r>
      <w:r w:rsidRPr="002A1134">
        <w:rPr>
          <w:rFonts w:ascii="Arial" w:hAnsi="Arial" w:cs="Arial"/>
        </w:rPr>
        <w:t xml:space="preserve"> to which it relates has been </w:t>
      </w:r>
      <w:r w:rsidRPr="002A1134">
        <w:rPr>
          <w:rFonts w:ascii="Arial" w:hAnsi="Arial" w:cs="Arial"/>
          <w:b/>
          <w:bCs/>
        </w:rPr>
        <w:t>Commissioned</w:t>
      </w:r>
      <w:r w:rsidRPr="002A1134">
        <w:rPr>
          <w:rFonts w:ascii="Arial" w:hAnsi="Arial" w:cs="Arial"/>
        </w:rPr>
        <w:t xml:space="preserve"> upon giving </w:t>
      </w:r>
      <w:r w:rsidRPr="001B03D7">
        <w:rPr>
          <w:rStyle w:val="StyleHeading3CharChar"/>
          <w:rFonts w:ascii="Arial" w:hAnsi="Arial" w:cs="Arial"/>
        </w:rPr>
        <w:t>The Company</w:t>
      </w:r>
      <w:r w:rsidRPr="002A1134">
        <w:rPr>
          <w:rFonts w:ascii="Arial" w:hAnsi="Arial" w:cs="Arial"/>
        </w:rPr>
        <w:t xml:space="preserve"> not less than</w:t>
      </w:r>
      <w:r w:rsidR="004B4B5B" w:rsidRPr="002A1134">
        <w:rPr>
          <w:rFonts w:ascii="Arial" w:hAnsi="Arial" w:cs="Arial"/>
        </w:rPr>
        <w:t xml:space="preserve"> five </w:t>
      </w:r>
      <w:r w:rsidR="004B4B5B" w:rsidRPr="002A1134">
        <w:rPr>
          <w:rFonts w:ascii="Arial" w:hAnsi="Arial" w:cs="Arial"/>
          <w:b/>
        </w:rPr>
        <w:t xml:space="preserve">Business </w:t>
      </w:r>
      <w:proofErr w:type="spellStart"/>
      <w:r w:rsidR="004B4B5B" w:rsidRPr="002A1134">
        <w:rPr>
          <w:rFonts w:ascii="Arial" w:hAnsi="Arial" w:cs="Arial"/>
          <w:b/>
        </w:rPr>
        <w:t xml:space="preserve">Days </w:t>
      </w:r>
      <w:r w:rsidR="004B4B5B" w:rsidRPr="002A1134">
        <w:rPr>
          <w:rFonts w:ascii="Arial" w:hAnsi="Arial" w:cs="Arial"/>
        </w:rPr>
        <w:t>notice</w:t>
      </w:r>
      <w:proofErr w:type="spellEnd"/>
      <w:r w:rsidR="004B4B5B" w:rsidRPr="002A1134">
        <w:rPr>
          <w:rFonts w:ascii="Arial" w:hAnsi="Arial" w:cs="Arial"/>
        </w:rPr>
        <w:t xml:space="preserve"> in writing</w:t>
      </w:r>
      <w:r w:rsidRPr="002A1134">
        <w:rPr>
          <w:rFonts w:ascii="Arial" w:hAnsi="Arial" w:cs="Arial"/>
          <w:b/>
          <w:bCs/>
        </w:rPr>
        <w:t>.</w:t>
      </w:r>
    </w:p>
    <w:p w14:paraId="564A8B93" w14:textId="1D9605D8" w:rsidR="001B03D7" w:rsidRPr="002A1134" w:rsidRDefault="00CA2ECB" w:rsidP="002A1134">
      <w:pPr>
        <w:pStyle w:val="Heading8"/>
        <w:ind w:left="2835" w:hanging="1134"/>
        <w:jc w:val="both"/>
        <w:rPr>
          <w:rFonts w:ascii="Arial" w:hAnsi="Arial" w:cs="Arial"/>
        </w:rPr>
      </w:pPr>
      <w:bookmarkStart w:id="384" w:name="_DV_M343"/>
      <w:bookmarkEnd w:id="384"/>
      <w:r w:rsidRPr="002A1134">
        <w:rPr>
          <w:rFonts w:ascii="Arial" w:hAnsi="Arial" w:cs="Arial"/>
        </w:rPr>
        <w:t>6.30.1.2</w:t>
      </w:r>
      <w:r w:rsidRPr="002A1134">
        <w:rPr>
          <w:rFonts w:ascii="Arial" w:hAnsi="Arial" w:cs="Arial"/>
        </w:rPr>
        <w:tab/>
      </w:r>
      <w:r w:rsidRPr="001B03D7">
        <w:rPr>
          <w:rStyle w:val="StyleHeading3CharChar"/>
          <w:rFonts w:ascii="Arial" w:hAnsi="Arial" w:cs="Arial"/>
        </w:rPr>
        <w:t>The Company</w:t>
      </w:r>
      <w:r w:rsidRPr="001B03D7">
        <w:rPr>
          <w:rStyle w:val="StyleHeading3NotLatinBoldChar"/>
        </w:rPr>
        <w:t xml:space="preserve"> </w:t>
      </w:r>
      <w:r w:rsidRPr="002A1134">
        <w:rPr>
          <w:rFonts w:ascii="Arial" w:hAnsi="Arial" w:cs="Arial"/>
        </w:rPr>
        <w:t xml:space="preserve">shall as soon as practicable after receipt of such notice issue a revised Appendix C for the purposes of the relevant </w:t>
      </w:r>
      <w:r w:rsidRPr="001B03D7">
        <w:rPr>
          <w:rStyle w:val="StyleHeading3NotLatinBoldChar"/>
        </w:rPr>
        <w:t>Bilateral Agreement</w:t>
      </w:r>
      <w:r w:rsidRPr="002A1134">
        <w:rPr>
          <w:rFonts w:ascii="Arial" w:hAnsi="Arial" w:cs="Arial"/>
        </w:rPr>
        <w:t xml:space="preserve"> reflecting the decrease in the </w:t>
      </w:r>
      <w:r w:rsidRPr="001B03D7">
        <w:rPr>
          <w:rStyle w:val="StyleHeading3NotLatinBoldChar"/>
        </w:rPr>
        <w:t>Transmission Entry Capacity</w:t>
      </w:r>
      <w:r w:rsidRPr="002A1134">
        <w:rPr>
          <w:rFonts w:ascii="Arial" w:hAnsi="Arial" w:cs="Arial"/>
        </w:rPr>
        <w:t>.</w:t>
      </w:r>
      <w:r w:rsidR="001B03D7" w:rsidRPr="002A1134">
        <w:rPr>
          <w:rFonts w:ascii="Arial" w:hAnsi="Arial" w:cs="Arial"/>
        </w:rPr>
        <w:t xml:space="preserve"> </w:t>
      </w:r>
      <w:bookmarkStart w:id="385" w:name="_DV_M344"/>
      <w:bookmarkEnd w:id="385"/>
    </w:p>
    <w:p w14:paraId="46920388" w14:textId="7D3DA5D8" w:rsidR="00CA2ECB" w:rsidRPr="002A1134" w:rsidRDefault="001B03D7" w:rsidP="002A1134">
      <w:pPr>
        <w:pStyle w:val="Heading8"/>
        <w:ind w:left="2835" w:hanging="1134"/>
        <w:jc w:val="both"/>
        <w:rPr>
          <w:rFonts w:ascii="Arial" w:hAnsi="Arial" w:cs="Arial"/>
        </w:rPr>
      </w:pPr>
      <w:r w:rsidRPr="002A1134">
        <w:rPr>
          <w:rFonts w:ascii="Arial" w:hAnsi="Arial" w:cs="Arial"/>
        </w:rPr>
        <w:t>6.30.1.3</w:t>
      </w:r>
      <w:r w:rsidRPr="002A1134">
        <w:rPr>
          <w:rFonts w:ascii="Arial" w:hAnsi="Arial" w:cs="Arial"/>
        </w:rPr>
        <w:tab/>
      </w:r>
      <w:r w:rsidR="00CA2ECB" w:rsidRPr="002A1134">
        <w:rPr>
          <w:rFonts w:ascii="Arial" w:hAnsi="Arial" w:cs="Arial"/>
        </w:rPr>
        <w:t xml:space="preserve">The decrease in the </w:t>
      </w:r>
      <w:r w:rsidR="00CA2ECB" w:rsidRPr="001B03D7">
        <w:rPr>
          <w:rStyle w:val="StyleHeading3NotLatinBoldChar"/>
        </w:rPr>
        <w:t>Transmission Entry Capacity</w:t>
      </w:r>
      <w:r w:rsidR="00CA2ECB" w:rsidRPr="002A1134">
        <w:rPr>
          <w:rFonts w:ascii="Arial" w:hAnsi="Arial" w:cs="Arial"/>
        </w:rPr>
        <w:t xml:space="preserve"> shall take effect on the first of April following the expiry of the notice period stated in the notice from the </w:t>
      </w:r>
      <w:r w:rsidR="00CA2ECB" w:rsidRPr="002A1134">
        <w:rPr>
          <w:rFonts w:ascii="Arial" w:hAnsi="Arial" w:cs="Arial"/>
          <w:b/>
          <w:bCs/>
        </w:rPr>
        <w:t>User.</w:t>
      </w:r>
    </w:p>
    <w:p w14:paraId="6A9E5ED5" w14:textId="77777777" w:rsidR="00CA2ECB" w:rsidRPr="002A1134" w:rsidRDefault="00CA2ECB" w:rsidP="002A1134">
      <w:pPr>
        <w:pStyle w:val="Heading8"/>
        <w:ind w:left="2835" w:hanging="1134"/>
        <w:jc w:val="both"/>
        <w:rPr>
          <w:rFonts w:ascii="Arial" w:hAnsi="Arial" w:cs="Arial"/>
        </w:rPr>
      </w:pPr>
    </w:p>
    <w:p w14:paraId="58A8F6D5" w14:textId="60443B83" w:rsidR="00CA2ECB" w:rsidRPr="002A1134" w:rsidRDefault="001B03D7" w:rsidP="002A1134">
      <w:pPr>
        <w:pStyle w:val="Heading8"/>
        <w:ind w:left="2835" w:hanging="1134"/>
        <w:jc w:val="both"/>
        <w:rPr>
          <w:rFonts w:ascii="Arial" w:hAnsi="Arial" w:cs="Arial"/>
        </w:rPr>
      </w:pPr>
      <w:bookmarkStart w:id="386" w:name="_DV_M345"/>
      <w:bookmarkEnd w:id="386"/>
      <w:r w:rsidRPr="002A1134">
        <w:rPr>
          <w:rFonts w:ascii="Arial" w:hAnsi="Arial" w:cs="Arial"/>
        </w:rPr>
        <w:lastRenderedPageBreak/>
        <w:t>6.30.1.4</w:t>
      </w:r>
      <w:r w:rsidRPr="002A1134">
        <w:rPr>
          <w:rFonts w:ascii="Arial" w:hAnsi="Arial" w:cs="Arial"/>
        </w:rPr>
        <w:tab/>
      </w:r>
      <w:r w:rsidR="004B4B5B" w:rsidRPr="002A1134">
        <w:rPr>
          <w:rFonts w:ascii="Arial" w:hAnsi="Arial" w:cs="Arial"/>
        </w:rPr>
        <w:t>I</w:t>
      </w:r>
      <w:r w:rsidR="00CA2ECB" w:rsidRPr="002A1134">
        <w:rPr>
          <w:rFonts w:ascii="Arial" w:hAnsi="Arial" w:cs="Arial"/>
        </w:rPr>
        <w:t xml:space="preserve">n addition to its obligation to pay the </w:t>
      </w:r>
      <w:r w:rsidR="00CA2ECB" w:rsidRPr="002A1134">
        <w:rPr>
          <w:rFonts w:ascii="Arial" w:hAnsi="Arial" w:cs="Arial"/>
          <w:b/>
          <w:bCs/>
        </w:rPr>
        <w:t>Use of System Charges</w:t>
      </w:r>
      <w:r w:rsidR="00CA2ECB" w:rsidRPr="002A1134">
        <w:rPr>
          <w:rFonts w:ascii="Arial" w:hAnsi="Arial" w:cs="Arial"/>
        </w:rPr>
        <w:t xml:space="preserve"> until the reduction in </w:t>
      </w:r>
      <w:r w:rsidR="00CA2ECB" w:rsidRPr="002A1134">
        <w:rPr>
          <w:rFonts w:ascii="Arial" w:hAnsi="Arial" w:cs="Arial"/>
          <w:b/>
          <w:bCs/>
        </w:rPr>
        <w:t>Transmission Entry Capacity</w:t>
      </w:r>
      <w:r w:rsidR="00CA2ECB" w:rsidRPr="002A1134">
        <w:rPr>
          <w:rFonts w:ascii="Arial" w:hAnsi="Arial" w:cs="Arial"/>
        </w:rPr>
        <w:t xml:space="preserve"> takes effect, the </w:t>
      </w:r>
      <w:r w:rsidR="00CA2ECB" w:rsidRPr="002A1134">
        <w:rPr>
          <w:rFonts w:ascii="Arial" w:hAnsi="Arial" w:cs="Arial"/>
          <w:b/>
          <w:bCs/>
        </w:rPr>
        <w:t>User</w:t>
      </w:r>
      <w:r w:rsidR="00CA2ECB" w:rsidRPr="002A1134">
        <w:rPr>
          <w:rFonts w:ascii="Arial" w:hAnsi="Arial" w:cs="Arial"/>
        </w:rPr>
        <w:t xml:space="preserve"> shall</w:t>
      </w:r>
      <w:r w:rsidR="004B4B5B" w:rsidRPr="002A1134">
        <w:rPr>
          <w:rFonts w:ascii="Arial" w:hAnsi="Arial" w:cs="Arial"/>
        </w:rPr>
        <w:t>, depending on the length of notice given,</w:t>
      </w:r>
      <w:r w:rsidR="00CA2ECB" w:rsidRPr="002A1134">
        <w:rPr>
          <w:rFonts w:ascii="Arial" w:hAnsi="Arial" w:cs="Arial"/>
        </w:rPr>
        <w:t xml:space="preserve"> pay to </w:t>
      </w:r>
      <w:r w:rsidR="00CA2ECB" w:rsidRPr="002A1134">
        <w:rPr>
          <w:rFonts w:ascii="Arial" w:hAnsi="Arial" w:cs="Arial"/>
          <w:b/>
          <w:bCs/>
        </w:rPr>
        <w:t>The Company</w:t>
      </w:r>
      <w:r w:rsidR="004B4B5B" w:rsidRPr="002A1134">
        <w:rPr>
          <w:rFonts w:ascii="Arial" w:hAnsi="Arial" w:cs="Arial"/>
        </w:rPr>
        <w:t xml:space="preserve"> the</w:t>
      </w:r>
      <w:r w:rsidR="004B4B5B" w:rsidRPr="002A1134">
        <w:rPr>
          <w:rFonts w:ascii="Arial" w:hAnsi="Arial" w:cs="Arial"/>
          <w:b/>
          <w:bCs/>
        </w:rPr>
        <w:t xml:space="preserve"> Cancellation</w:t>
      </w:r>
      <w:r w:rsidR="00CA2ECB" w:rsidRPr="002A1134">
        <w:rPr>
          <w:rFonts w:ascii="Arial" w:hAnsi="Arial" w:cs="Arial"/>
          <w:b/>
          <w:bCs/>
        </w:rPr>
        <w:t xml:space="preserve"> Charge.</w:t>
      </w:r>
      <w:r w:rsidR="00CA2ECB" w:rsidRPr="002A1134">
        <w:rPr>
          <w:rFonts w:ascii="Arial" w:hAnsi="Arial" w:cs="Arial"/>
        </w:rPr>
        <w:t xml:space="preserve"> </w:t>
      </w:r>
      <w:r w:rsidR="00CA2ECB" w:rsidRPr="002A1134">
        <w:rPr>
          <w:rFonts w:ascii="Arial" w:hAnsi="Arial" w:cs="Arial"/>
          <w:b/>
          <w:bCs/>
        </w:rPr>
        <w:t>The Company</w:t>
      </w:r>
      <w:r w:rsidR="00CA2ECB" w:rsidRPr="002A1134">
        <w:rPr>
          <w:rFonts w:ascii="Arial" w:hAnsi="Arial" w:cs="Arial"/>
        </w:rPr>
        <w:t xml:space="preserve"> shall calculate any </w:t>
      </w:r>
      <w:r w:rsidR="004B4B5B" w:rsidRPr="002A1134">
        <w:rPr>
          <w:rFonts w:ascii="Arial" w:hAnsi="Arial" w:cs="Arial"/>
          <w:b/>
          <w:bCs/>
        </w:rPr>
        <w:t>Cancellation</w:t>
      </w:r>
      <w:r w:rsidR="00CA2ECB" w:rsidRPr="002A1134">
        <w:rPr>
          <w:rFonts w:ascii="Arial" w:hAnsi="Arial" w:cs="Arial"/>
          <w:b/>
          <w:bCs/>
        </w:rPr>
        <w:t xml:space="preserve"> Charge</w:t>
      </w:r>
      <w:r w:rsidR="00CA2ECB" w:rsidRPr="002A1134">
        <w:rPr>
          <w:rFonts w:ascii="Arial" w:hAnsi="Arial" w:cs="Arial"/>
        </w:rPr>
        <w:t xml:space="preserve"> due from the </w:t>
      </w:r>
      <w:r w:rsidR="00CA2ECB" w:rsidRPr="002A1134">
        <w:rPr>
          <w:rFonts w:ascii="Arial" w:hAnsi="Arial" w:cs="Arial"/>
          <w:b/>
          <w:bCs/>
        </w:rPr>
        <w:t>User</w:t>
      </w:r>
      <w:r w:rsidR="00CA2ECB" w:rsidRPr="002A1134">
        <w:rPr>
          <w:rFonts w:ascii="Arial" w:hAnsi="Arial" w:cs="Arial"/>
        </w:rPr>
        <w:t xml:space="preserve"> on receipt of the notice of reduction of </w:t>
      </w:r>
      <w:r w:rsidR="00CA2ECB" w:rsidRPr="002A1134">
        <w:rPr>
          <w:rFonts w:ascii="Arial" w:hAnsi="Arial" w:cs="Arial"/>
          <w:b/>
          <w:bCs/>
        </w:rPr>
        <w:t>Transmission Entry Capacity</w:t>
      </w:r>
      <w:r w:rsidR="00CA2ECB" w:rsidRPr="002A1134">
        <w:rPr>
          <w:rFonts w:ascii="Arial" w:hAnsi="Arial" w:cs="Arial"/>
        </w:rPr>
        <w:t xml:space="preserve"> from the </w:t>
      </w:r>
      <w:r w:rsidR="00CA2ECB" w:rsidRPr="002A1134">
        <w:rPr>
          <w:rFonts w:ascii="Arial" w:hAnsi="Arial" w:cs="Arial"/>
          <w:b/>
          <w:bCs/>
        </w:rPr>
        <w:t>User</w:t>
      </w:r>
      <w:r w:rsidR="004B4B5B" w:rsidRPr="002A1134">
        <w:rPr>
          <w:rFonts w:ascii="Arial" w:hAnsi="Arial" w:cs="Arial"/>
        </w:rPr>
        <w:t xml:space="preserve"> and advise the </w:t>
      </w:r>
      <w:r w:rsidR="004B4B5B" w:rsidRPr="002A1134">
        <w:rPr>
          <w:rFonts w:ascii="Arial" w:hAnsi="Arial" w:cs="Arial"/>
          <w:b/>
        </w:rPr>
        <w:t>User</w:t>
      </w:r>
      <w:r w:rsidR="004B4B5B" w:rsidRPr="002A1134">
        <w:rPr>
          <w:rFonts w:ascii="Arial" w:hAnsi="Arial" w:cs="Arial"/>
        </w:rPr>
        <w:t xml:space="preserve"> accordingly. Unless a </w:t>
      </w:r>
      <w:r w:rsidR="004B4B5B" w:rsidRPr="002A1134">
        <w:rPr>
          <w:rFonts w:ascii="Arial" w:hAnsi="Arial" w:cs="Arial"/>
          <w:b/>
        </w:rPr>
        <w:t>User</w:t>
      </w:r>
      <w:r w:rsidR="004B4B5B" w:rsidRPr="002A1134">
        <w:rPr>
          <w:rFonts w:ascii="Arial" w:hAnsi="Arial" w:cs="Arial"/>
        </w:rPr>
        <w:t xml:space="preserve"> wishes to make alternative arrangements regarding earlier payment, </w:t>
      </w:r>
      <w:r w:rsidR="004B4B5B" w:rsidRPr="002A1134">
        <w:rPr>
          <w:rFonts w:ascii="Arial" w:hAnsi="Arial" w:cs="Arial"/>
          <w:b/>
        </w:rPr>
        <w:t>The Company</w:t>
      </w:r>
      <w:r w:rsidR="004B4B5B" w:rsidRPr="002A1134">
        <w:rPr>
          <w:rFonts w:ascii="Arial" w:hAnsi="Arial" w:cs="Arial"/>
        </w:rPr>
        <w:t xml:space="preserve"> shall invoice the </w:t>
      </w:r>
      <w:r w:rsidR="004B4B5B" w:rsidRPr="002A1134">
        <w:rPr>
          <w:rFonts w:ascii="Arial" w:hAnsi="Arial" w:cs="Arial"/>
          <w:b/>
          <w:bCs/>
        </w:rPr>
        <w:t xml:space="preserve">User </w:t>
      </w:r>
      <w:r w:rsidR="004B4B5B" w:rsidRPr="002A1134">
        <w:rPr>
          <w:rFonts w:ascii="Arial" w:hAnsi="Arial" w:cs="Arial"/>
        </w:rPr>
        <w:t xml:space="preserve">for the </w:t>
      </w:r>
      <w:r w:rsidR="004B4B5B" w:rsidRPr="002A1134">
        <w:rPr>
          <w:rFonts w:ascii="Arial" w:hAnsi="Arial" w:cs="Arial"/>
          <w:b/>
        </w:rPr>
        <w:t>Cancellation Charge</w:t>
      </w:r>
      <w:r w:rsidR="004B4B5B" w:rsidRPr="002A1134">
        <w:rPr>
          <w:rFonts w:ascii="Arial" w:hAnsi="Arial" w:cs="Arial"/>
        </w:rPr>
        <w:t xml:space="preserve"> by (but no earlier than) 28 days prior to the end of the </w:t>
      </w:r>
      <w:r w:rsidR="004B4B5B" w:rsidRPr="002A1134">
        <w:rPr>
          <w:rFonts w:ascii="Arial" w:hAnsi="Arial" w:cs="Arial"/>
          <w:b/>
        </w:rPr>
        <w:t>Financial Year</w:t>
      </w:r>
      <w:r w:rsidR="004B4B5B" w:rsidRPr="002A1134">
        <w:rPr>
          <w:rFonts w:ascii="Arial" w:hAnsi="Arial" w:cs="Arial"/>
        </w:rPr>
        <w:t xml:space="preserve"> in which the decrease in </w:t>
      </w:r>
      <w:r w:rsidR="004B4B5B" w:rsidRPr="002A1134">
        <w:rPr>
          <w:rFonts w:ascii="Arial" w:hAnsi="Arial" w:cs="Arial"/>
          <w:b/>
        </w:rPr>
        <w:t>Transmission Entry Capacity</w:t>
      </w:r>
      <w:r w:rsidR="004B4B5B" w:rsidRPr="002A1134">
        <w:rPr>
          <w:rFonts w:ascii="Arial" w:hAnsi="Arial" w:cs="Arial"/>
        </w:rPr>
        <w:t xml:space="preserve">  is to take effect. The </w:t>
      </w:r>
      <w:r w:rsidR="004B4B5B" w:rsidRPr="002A1134">
        <w:rPr>
          <w:rFonts w:ascii="Arial" w:hAnsi="Arial" w:cs="Arial"/>
          <w:b/>
          <w:bCs/>
        </w:rPr>
        <w:t>Cancellation Charge</w:t>
      </w:r>
      <w:r w:rsidR="004B4B5B" w:rsidRPr="002A1134">
        <w:rPr>
          <w:rFonts w:ascii="Arial" w:hAnsi="Arial" w:cs="Arial"/>
        </w:rPr>
        <w:t xml:space="preserve"> shall be payable within 28 days of the date of </w:t>
      </w:r>
      <w:r w:rsidR="004B4B5B" w:rsidRPr="002A1134">
        <w:rPr>
          <w:rFonts w:ascii="Arial" w:hAnsi="Arial" w:cs="Arial"/>
          <w:b/>
          <w:bCs/>
        </w:rPr>
        <w:t>The Company’s</w:t>
      </w:r>
      <w:r w:rsidR="004B4B5B" w:rsidRPr="002A1134">
        <w:rPr>
          <w:rFonts w:ascii="Arial" w:hAnsi="Arial" w:cs="Arial"/>
        </w:rPr>
        <w:t xml:space="preserve"> invoice in respect thereof.   </w:t>
      </w:r>
    </w:p>
    <w:p w14:paraId="0387B0E6" w14:textId="77777777" w:rsidR="00CA2ECB" w:rsidRPr="001B03D7" w:rsidRDefault="00CA2ECB" w:rsidP="001B03D7">
      <w:pPr>
        <w:pStyle w:val="Heading3"/>
        <w:widowControl/>
        <w:numPr>
          <w:ilvl w:val="0"/>
          <w:numId w:val="0"/>
        </w:numPr>
        <w:tabs>
          <w:tab w:val="num" w:pos="851"/>
        </w:tabs>
        <w:spacing w:after="0"/>
        <w:ind w:left="851" w:hanging="851"/>
        <w:jc w:val="both"/>
      </w:pPr>
    </w:p>
    <w:p w14:paraId="079A2320" w14:textId="77777777" w:rsidR="00CA2ECB" w:rsidRPr="001B03D7" w:rsidRDefault="00CA2ECB" w:rsidP="002A1134">
      <w:pPr>
        <w:pStyle w:val="Heading7"/>
        <w:jc w:val="both"/>
        <w:rPr>
          <w:rFonts w:ascii="Arial" w:hAnsi="Arial" w:cs="Arial"/>
        </w:rPr>
      </w:pPr>
      <w:bookmarkStart w:id="387" w:name="_DV_M346"/>
      <w:bookmarkEnd w:id="387"/>
      <w:r w:rsidRPr="001B03D7">
        <w:rPr>
          <w:rFonts w:ascii="Arial" w:hAnsi="Arial" w:cs="Arial"/>
        </w:rPr>
        <w:t>6.30.2</w:t>
      </w:r>
      <w:r w:rsidRPr="001B03D7">
        <w:rPr>
          <w:rFonts w:ascii="Arial" w:hAnsi="Arial" w:cs="Arial"/>
        </w:rPr>
        <w:tab/>
        <w:t>Increase in</w:t>
      </w:r>
      <w:r w:rsidRPr="002A1134">
        <w:rPr>
          <w:rFonts w:ascii="Arial" w:hAnsi="Arial" w:cs="Arial"/>
        </w:rPr>
        <w:t xml:space="preserve"> </w:t>
      </w:r>
      <w:r w:rsidRPr="002A1134">
        <w:rPr>
          <w:rStyle w:val="StyleHeading3NotLatinBoldChar"/>
        </w:rPr>
        <w:t>Transmission Entry Capacity</w:t>
      </w:r>
    </w:p>
    <w:p w14:paraId="6C755A58" w14:textId="77777777" w:rsidR="00CA2ECB" w:rsidRPr="002A1134" w:rsidRDefault="00CA2ECB" w:rsidP="002A1134">
      <w:pPr>
        <w:ind w:left="1440"/>
        <w:jc w:val="both"/>
        <w:rPr>
          <w:rFonts w:ascii="Arial" w:hAnsi="Arial" w:cs="Arial"/>
        </w:rPr>
      </w:pPr>
      <w:bookmarkStart w:id="388" w:name="_DV_M347"/>
      <w:bookmarkEnd w:id="388"/>
      <w:r w:rsidRPr="002A1134">
        <w:rPr>
          <w:rFonts w:ascii="Arial" w:hAnsi="Arial" w:cs="Arial"/>
        </w:rPr>
        <w:t xml:space="preserve">Each </w:t>
      </w:r>
      <w:r w:rsidRPr="001B03D7">
        <w:rPr>
          <w:rStyle w:val="StyleHeading3NotLatinBoldChar"/>
        </w:rPr>
        <w:t>User</w:t>
      </w:r>
      <w:r w:rsidRPr="002A1134">
        <w:rPr>
          <w:rFonts w:ascii="Arial" w:hAnsi="Arial" w:cs="Arial"/>
        </w:rPr>
        <w:t xml:space="preserve"> shall be entitled to request an increase in its </w:t>
      </w:r>
      <w:r w:rsidRPr="001B03D7">
        <w:rPr>
          <w:rStyle w:val="StyleHeading3NotLatinBoldChar"/>
        </w:rPr>
        <w:t>Transmission Entry Capacity</w:t>
      </w:r>
      <w:r w:rsidRPr="002A1134">
        <w:rPr>
          <w:rFonts w:ascii="Arial" w:hAnsi="Arial" w:cs="Arial"/>
        </w:rPr>
        <w:t xml:space="preserve"> for a </w:t>
      </w:r>
      <w:r w:rsidRPr="001B03D7">
        <w:rPr>
          <w:rStyle w:val="StyleHeading3NotLatinBoldChar"/>
        </w:rPr>
        <w:t>Connection Site</w:t>
      </w:r>
      <w:r w:rsidRPr="002A1134">
        <w:rPr>
          <w:rFonts w:ascii="Arial" w:hAnsi="Arial" w:cs="Arial"/>
        </w:rPr>
        <w:t xml:space="preserve"> up to a maximum of the </w:t>
      </w:r>
      <w:r w:rsidRPr="001B03D7">
        <w:rPr>
          <w:rStyle w:val="StyleHeading3NotLatinBoldChar"/>
        </w:rPr>
        <w:t>Connection Entry Capacity</w:t>
      </w:r>
      <w:r w:rsidRPr="002A1134">
        <w:rPr>
          <w:rFonts w:ascii="Arial" w:hAnsi="Arial" w:cs="Arial"/>
        </w:rPr>
        <w:t xml:space="preserve"> for the </w:t>
      </w:r>
      <w:r w:rsidRPr="001B03D7">
        <w:rPr>
          <w:rStyle w:val="StyleHeading3NotLatinBoldChar"/>
        </w:rPr>
        <w:t>Connection Site</w:t>
      </w:r>
      <w:r w:rsidRPr="002A1134">
        <w:rPr>
          <w:rFonts w:ascii="Arial" w:hAnsi="Arial" w:cs="Arial"/>
        </w:rPr>
        <w:t xml:space="preserve"> and such request shall be deemed to be a </w:t>
      </w:r>
      <w:r w:rsidRPr="001B03D7">
        <w:rPr>
          <w:rStyle w:val="StyleHeading3NotLatinBoldChar"/>
        </w:rPr>
        <w:t>Modification</w:t>
      </w:r>
      <w:r w:rsidRPr="002A1134">
        <w:rPr>
          <w:rFonts w:ascii="Arial" w:hAnsi="Arial" w:cs="Arial"/>
        </w:rPr>
        <w:t xml:space="preserve"> for the purposes of the </w:t>
      </w:r>
      <w:r w:rsidRPr="001B03D7">
        <w:rPr>
          <w:rStyle w:val="StyleHeading3NotLatinBoldChar"/>
        </w:rPr>
        <w:t>CUSC</w:t>
      </w:r>
      <w:r w:rsidRPr="002A1134">
        <w:rPr>
          <w:rFonts w:ascii="Arial" w:hAnsi="Arial" w:cs="Arial"/>
        </w:rPr>
        <w:t xml:space="preserve"> but with the words “as soon as practicable… not more than 3 months after” being read in the context of such </w:t>
      </w:r>
      <w:r w:rsidRPr="001B03D7">
        <w:rPr>
          <w:rStyle w:val="StyleHeading3NotLatinBoldChar"/>
        </w:rPr>
        <w:t>Modification</w:t>
      </w:r>
      <w:r w:rsidRPr="002A1134">
        <w:rPr>
          <w:rFonts w:ascii="Arial" w:hAnsi="Arial" w:cs="Arial"/>
        </w:rPr>
        <w:t xml:space="preserve"> as being “within 28 days where practicable and in any event not more than 3 months (save where the </w:t>
      </w:r>
      <w:r w:rsidRPr="001B03D7">
        <w:rPr>
          <w:rStyle w:val="StyleHeading3NotLatinBoldChar"/>
        </w:rPr>
        <w:t xml:space="preserve">Authority </w:t>
      </w:r>
      <w:r w:rsidRPr="002A1134">
        <w:rPr>
          <w:rFonts w:ascii="Arial" w:hAnsi="Arial" w:cs="Arial"/>
        </w:rPr>
        <w:t>consents to a longer period) after”.</w:t>
      </w:r>
    </w:p>
    <w:p w14:paraId="6D17D8A7" w14:textId="77777777" w:rsidR="00CA2ECB" w:rsidRPr="001B03D7" w:rsidRDefault="00CA2ECB" w:rsidP="001B03D7">
      <w:pPr>
        <w:pStyle w:val="Heading3"/>
        <w:widowControl/>
        <w:numPr>
          <w:ilvl w:val="0"/>
          <w:numId w:val="0"/>
        </w:numPr>
        <w:tabs>
          <w:tab w:val="num" w:pos="851"/>
        </w:tabs>
        <w:spacing w:after="0"/>
        <w:ind w:left="1702" w:hanging="855"/>
        <w:jc w:val="both"/>
      </w:pPr>
    </w:p>
    <w:p w14:paraId="46DF7415" w14:textId="77777777" w:rsidR="00CA2ECB" w:rsidRPr="002A1134" w:rsidRDefault="00CA2ECB" w:rsidP="002A1134">
      <w:pPr>
        <w:pStyle w:val="Heading7"/>
        <w:jc w:val="both"/>
        <w:rPr>
          <w:rFonts w:ascii="Arial" w:hAnsi="Arial" w:cs="Arial"/>
        </w:rPr>
      </w:pPr>
      <w:bookmarkStart w:id="389" w:name="_DV_M348"/>
      <w:bookmarkEnd w:id="389"/>
      <w:r w:rsidRPr="002A1134">
        <w:rPr>
          <w:rFonts w:ascii="Arial" w:hAnsi="Arial" w:cs="Arial"/>
        </w:rPr>
        <w:t>6.30.3</w:t>
      </w:r>
      <w:r w:rsidRPr="002A1134">
        <w:rPr>
          <w:rFonts w:ascii="Arial" w:hAnsi="Arial" w:cs="Arial"/>
        </w:rPr>
        <w:tab/>
      </w:r>
      <w:r w:rsidRPr="002A1134">
        <w:rPr>
          <w:rFonts w:ascii="Arial" w:hAnsi="Arial" w:cs="Arial"/>
          <w:b/>
          <w:bCs/>
        </w:rPr>
        <w:t>Exchange Rate Requests</w:t>
      </w:r>
    </w:p>
    <w:p w14:paraId="77C21C93" w14:textId="77777777" w:rsidR="00CA2ECB" w:rsidRPr="001B03D7" w:rsidRDefault="00CA2ECB" w:rsidP="002A1134">
      <w:pPr>
        <w:pStyle w:val="Heading8"/>
        <w:ind w:left="2835" w:hanging="1134"/>
        <w:jc w:val="both"/>
        <w:rPr>
          <w:rStyle w:val="StyleHeading3CharChar"/>
          <w:rFonts w:ascii="Arial" w:hAnsi="Arial" w:cs="Arial"/>
        </w:rPr>
      </w:pPr>
      <w:bookmarkStart w:id="390" w:name="_DV_M349"/>
      <w:bookmarkEnd w:id="390"/>
      <w:r w:rsidRPr="001B03D7">
        <w:rPr>
          <w:rStyle w:val="StyleHeading3CharChar"/>
          <w:rFonts w:ascii="Arial" w:hAnsi="Arial" w:cs="Arial"/>
        </w:rPr>
        <w:t>6.30.3.1</w:t>
      </w:r>
      <w:r w:rsidRPr="001B03D7">
        <w:rPr>
          <w:rStyle w:val="StyleHeading3CharChar"/>
          <w:rFonts w:ascii="Arial" w:hAnsi="Arial" w:cs="Arial"/>
        </w:rPr>
        <w:tab/>
        <w:t xml:space="preserve">The Company </w:t>
      </w:r>
      <w:r w:rsidRPr="002A1134">
        <w:rPr>
          <w:rFonts w:ascii="Arial" w:hAnsi="Arial" w:cs="Arial"/>
        </w:rPr>
        <w:t xml:space="preserve">shall establish and maintain a </w:t>
      </w:r>
      <w:r w:rsidRPr="001B03D7">
        <w:rPr>
          <w:rStyle w:val="StyleHeading3CharChar"/>
          <w:rFonts w:ascii="Arial" w:hAnsi="Arial" w:cs="Arial"/>
        </w:rPr>
        <w:t>TEC Register</w:t>
      </w:r>
      <w:r w:rsidRPr="002A1134">
        <w:rPr>
          <w:rFonts w:ascii="Arial" w:hAnsi="Arial" w:cs="Arial"/>
        </w:rPr>
        <w:t xml:space="preserve"> published on </w:t>
      </w:r>
      <w:r w:rsidRPr="001B03D7">
        <w:rPr>
          <w:rStyle w:val="StyleHeading3CharChar"/>
          <w:rFonts w:ascii="Arial" w:hAnsi="Arial" w:cs="Arial"/>
        </w:rPr>
        <w:t>The Company Website</w:t>
      </w:r>
      <w:r w:rsidRPr="002A1134">
        <w:rPr>
          <w:rFonts w:ascii="Arial" w:hAnsi="Arial" w:cs="Arial"/>
        </w:rPr>
        <w:t xml:space="preserve"> recording the details set out in 6.30.3.2.</w:t>
      </w:r>
    </w:p>
    <w:p w14:paraId="6509C6E6" w14:textId="63AAD326" w:rsidR="00CA2ECB" w:rsidRPr="001B03D7" w:rsidRDefault="00CA2ECB" w:rsidP="002A1134">
      <w:pPr>
        <w:pStyle w:val="Heading8"/>
        <w:ind w:left="2835" w:hanging="1134"/>
        <w:jc w:val="both"/>
        <w:rPr>
          <w:rStyle w:val="StyleHeading3CharChar"/>
          <w:rFonts w:ascii="Arial" w:hAnsi="Arial" w:cs="Arial"/>
        </w:rPr>
      </w:pPr>
      <w:bookmarkStart w:id="391" w:name="_DV_M350"/>
      <w:bookmarkEnd w:id="391"/>
      <w:r w:rsidRPr="001B03D7">
        <w:rPr>
          <w:rStyle w:val="StyleHeading3CharChar"/>
          <w:rFonts w:ascii="Arial" w:hAnsi="Arial" w:cs="Arial"/>
        </w:rPr>
        <w:t>6.30.3.2</w:t>
      </w:r>
      <w:r w:rsidRPr="001B03D7">
        <w:rPr>
          <w:rStyle w:val="StyleHeading3CharChar"/>
          <w:rFonts w:ascii="Arial" w:hAnsi="Arial" w:cs="Arial"/>
        </w:rPr>
        <w:tab/>
      </w:r>
      <w:r w:rsidRPr="002A1134">
        <w:rPr>
          <w:rFonts w:ascii="Arial" w:hAnsi="Arial" w:cs="Arial"/>
        </w:rPr>
        <w:t xml:space="preserve">The </w:t>
      </w:r>
      <w:r w:rsidRPr="001B03D7">
        <w:rPr>
          <w:rStyle w:val="StyleHeading3CharChar"/>
          <w:rFonts w:ascii="Arial" w:hAnsi="Arial" w:cs="Arial"/>
        </w:rPr>
        <w:t>TEC Register</w:t>
      </w:r>
      <w:r w:rsidRPr="002A1134">
        <w:rPr>
          <w:rFonts w:ascii="Arial" w:hAnsi="Arial" w:cs="Arial"/>
        </w:rPr>
        <w:t xml:space="preserve"> shall set out the name of the </w:t>
      </w:r>
      <w:r w:rsidRPr="001B03D7">
        <w:rPr>
          <w:rStyle w:val="StyleHeading3CharChar"/>
          <w:rFonts w:ascii="Arial" w:hAnsi="Arial" w:cs="Arial"/>
        </w:rPr>
        <w:t>User</w:t>
      </w:r>
      <w:r w:rsidRPr="002A1134">
        <w:rPr>
          <w:rFonts w:ascii="Arial" w:hAnsi="Arial" w:cs="Arial"/>
        </w:rPr>
        <w:t xml:space="preserve">, the </w:t>
      </w:r>
      <w:r w:rsidRPr="001B03D7">
        <w:rPr>
          <w:rStyle w:val="StyleHeading3CharChar"/>
          <w:rFonts w:ascii="Arial" w:hAnsi="Arial" w:cs="Arial"/>
        </w:rPr>
        <w:t xml:space="preserve">Connection Site </w:t>
      </w:r>
      <w:r w:rsidRPr="002A1134">
        <w:rPr>
          <w:rFonts w:ascii="Arial" w:hAnsi="Arial" w:cs="Arial"/>
        </w:rPr>
        <w:t xml:space="preserve">(or in the case of an </w:t>
      </w:r>
      <w:r w:rsidRPr="001B03D7">
        <w:rPr>
          <w:rStyle w:val="StyleHeading3CharChar"/>
          <w:rFonts w:ascii="Arial" w:hAnsi="Arial" w:cs="Arial"/>
        </w:rPr>
        <w:t>Embedded Generator</w:t>
      </w:r>
      <w:r w:rsidRPr="002A1134">
        <w:rPr>
          <w:rFonts w:ascii="Arial" w:hAnsi="Arial" w:cs="Arial"/>
        </w:rPr>
        <w:t xml:space="preserve"> site of connection), the </w:t>
      </w:r>
      <w:r w:rsidRPr="001B03D7">
        <w:rPr>
          <w:rStyle w:val="StyleHeading3CharChar"/>
          <w:rFonts w:ascii="Arial" w:hAnsi="Arial" w:cs="Arial"/>
        </w:rPr>
        <w:t>Transmission Entry Capacity</w:t>
      </w:r>
      <w:r w:rsidRPr="002A1134">
        <w:rPr>
          <w:rFonts w:ascii="Arial" w:hAnsi="Arial" w:cs="Arial"/>
        </w:rPr>
        <w:t xml:space="preserve">, the year of connection to (or in the case of an </w:t>
      </w:r>
      <w:r w:rsidRPr="001B03D7">
        <w:rPr>
          <w:rStyle w:val="StyleHeading3CharChar"/>
          <w:rFonts w:ascii="Arial" w:hAnsi="Arial" w:cs="Arial"/>
        </w:rPr>
        <w:t>Embedded Generator</w:t>
      </w:r>
      <w:r w:rsidRPr="002A1134">
        <w:rPr>
          <w:rFonts w:ascii="Arial" w:hAnsi="Arial" w:cs="Arial"/>
        </w:rPr>
        <w:t xml:space="preserve"> the year of the use of) the </w:t>
      </w:r>
      <w:r w:rsidRPr="001B03D7">
        <w:rPr>
          <w:rStyle w:val="StyleHeading3CharChar"/>
          <w:rFonts w:ascii="Arial" w:hAnsi="Arial" w:cs="Arial"/>
        </w:rPr>
        <w:t>National Electricity Transmission System</w:t>
      </w:r>
      <w:r w:rsidRPr="002A1134">
        <w:rPr>
          <w:rFonts w:ascii="Arial" w:hAnsi="Arial" w:cs="Arial"/>
        </w:rPr>
        <w:t xml:space="preserve"> in respect of any </w:t>
      </w:r>
      <w:r w:rsidRPr="001B03D7">
        <w:rPr>
          <w:rStyle w:val="StyleHeading3CharChar"/>
          <w:rFonts w:ascii="Arial" w:hAnsi="Arial" w:cs="Arial"/>
        </w:rPr>
        <w:t>Bilateral Agreements</w:t>
      </w:r>
      <w:r w:rsidRPr="002A1134">
        <w:rPr>
          <w:rFonts w:ascii="Arial" w:hAnsi="Arial" w:cs="Arial"/>
        </w:rPr>
        <w:t xml:space="preserve"> </w:t>
      </w:r>
      <w:r w:rsidR="000E2549">
        <w:rPr>
          <w:rFonts w:ascii="Arial" w:hAnsi="Arial" w:cs="Arial"/>
        </w:rPr>
        <w:t xml:space="preserve">(and whether they are </w:t>
      </w:r>
      <w:r w:rsidR="000E2549">
        <w:rPr>
          <w:rFonts w:ascii="Arial" w:hAnsi="Arial" w:cs="Arial"/>
          <w:b/>
          <w:bCs/>
        </w:rPr>
        <w:t>Gate 1 Agreements</w:t>
      </w:r>
      <w:r w:rsidR="000E2549" w:rsidRPr="002A1134">
        <w:rPr>
          <w:rFonts w:ascii="Arial" w:hAnsi="Arial" w:cs="Arial"/>
        </w:rPr>
        <w:t xml:space="preserve"> or</w:t>
      </w:r>
      <w:r w:rsidR="000E2549">
        <w:rPr>
          <w:rFonts w:ascii="Arial" w:hAnsi="Arial" w:cs="Arial"/>
          <w:b/>
          <w:bCs/>
        </w:rPr>
        <w:t xml:space="preserve"> Gate 2 Agreements</w:t>
      </w:r>
      <w:r w:rsidR="000E2549" w:rsidRPr="002A1134">
        <w:rPr>
          <w:rFonts w:ascii="Arial" w:hAnsi="Arial" w:cs="Arial"/>
        </w:rPr>
        <w:t>)</w:t>
      </w:r>
      <w:r w:rsidR="000E2549">
        <w:rPr>
          <w:rFonts w:ascii="Arial" w:hAnsi="Arial" w:cs="Arial"/>
          <w:b/>
          <w:bCs/>
        </w:rPr>
        <w:t xml:space="preserve"> </w:t>
      </w:r>
      <w:r w:rsidRPr="002A1134">
        <w:rPr>
          <w:rFonts w:ascii="Arial" w:hAnsi="Arial" w:cs="Arial"/>
        </w:rPr>
        <w:t xml:space="preserve">or agreements to change a </w:t>
      </w:r>
      <w:r w:rsidRPr="001B03D7">
        <w:rPr>
          <w:rStyle w:val="StyleHeading3CharChar"/>
          <w:rFonts w:ascii="Arial" w:hAnsi="Arial" w:cs="Arial"/>
        </w:rPr>
        <w:t>User’s Transmission Entry Capacity</w:t>
      </w:r>
      <w:r w:rsidRPr="002A1134">
        <w:rPr>
          <w:rFonts w:ascii="Arial" w:hAnsi="Arial" w:cs="Arial"/>
        </w:rPr>
        <w:t>.</w:t>
      </w:r>
    </w:p>
    <w:p w14:paraId="479A1273" w14:textId="77777777" w:rsidR="00CA2ECB" w:rsidRPr="001B03D7" w:rsidRDefault="00CA2ECB" w:rsidP="002A1134">
      <w:pPr>
        <w:pStyle w:val="Heading8"/>
        <w:ind w:left="2835" w:hanging="1134"/>
        <w:jc w:val="both"/>
        <w:rPr>
          <w:rStyle w:val="StyleHeading3CharChar"/>
          <w:rFonts w:ascii="Arial" w:hAnsi="Arial" w:cs="Arial"/>
        </w:rPr>
      </w:pPr>
      <w:bookmarkStart w:id="392" w:name="_DV_M351"/>
      <w:bookmarkEnd w:id="392"/>
      <w:r w:rsidRPr="001B03D7">
        <w:rPr>
          <w:rStyle w:val="StyleHeading3CharChar"/>
          <w:rFonts w:ascii="Arial" w:hAnsi="Arial" w:cs="Arial"/>
        </w:rPr>
        <w:t>6.30.3.3</w:t>
      </w:r>
      <w:r w:rsidRPr="001B03D7">
        <w:rPr>
          <w:rStyle w:val="StyleHeading3CharChar"/>
          <w:rFonts w:ascii="Arial" w:hAnsi="Arial" w:cs="Arial"/>
        </w:rPr>
        <w:tab/>
      </w:r>
      <w:r w:rsidRPr="002A1134">
        <w:rPr>
          <w:rFonts w:ascii="Arial" w:hAnsi="Arial" w:cs="Arial"/>
        </w:rPr>
        <w:t xml:space="preserve">The details of the </w:t>
      </w:r>
      <w:r w:rsidRPr="001B03D7">
        <w:rPr>
          <w:rStyle w:val="StyleHeading3CharChar"/>
          <w:rFonts w:ascii="Arial" w:hAnsi="Arial" w:cs="Arial"/>
        </w:rPr>
        <w:t xml:space="preserve">Bilateral Agreement </w:t>
      </w:r>
      <w:r w:rsidRPr="002A1134">
        <w:rPr>
          <w:rFonts w:ascii="Arial" w:hAnsi="Arial" w:cs="Arial"/>
        </w:rPr>
        <w:t xml:space="preserve">or agreements to change a </w:t>
      </w:r>
      <w:r w:rsidRPr="001B03D7">
        <w:rPr>
          <w:rStyle w:val="StyleHeading3CharChar"/>
          <w:rFonts w:ascii="Arial" w:hAnsi="Arial" w:cs="Arial"/>
        </w:rPr>
        <w:t>User’s Transmission Entry Capacity</w:t>
      </w:r>
      <w:r w:rsidRPr="002A1134">
        <w:rPr>
          <w:rFonts w:ascii="Arial" w:hAnsi="Arial" w:cs="Arial"/>
        </w:rPr>
        <w:t xml:space="preserve"> shall be recorded on the </w:t>
      </w:r>
      <w:r w:rsidRPr="001B03D7">
        <w:rPr>
          <w:rStyle w:val="StyleHeading3CharChar"/>
          <w:rFonts w:ascii="Arial" w:hAnsi="Arial" w:cs="Arial"/>
        </w:rPr>
        <w:t>TEC Register</w:t>
      </w:r>
      <w:r w:rsidRPr="002A1134">
        <w:rPr>
          <w:rFonts w:ascii="Arial" w:hAnsi="Arial" w:cs="Arial"/>
        </w:rPr>
        <w:t xml:space="preserve"> within 5 </w:t>
      </w:r>
      <w:r w:rsidRPr="001B03D7">
        <w:rPr>
          <w:rStyle w:val="StyleHeading3CharChar"/>
          <w:rFonts w:ascii="Arial" w:hAnsi="Arial" w:cs="Arial"/>
        </w:rPr>
        <w:t>Business Days</w:t>
      </w:r>
      <w:r w:rsidRPr="002A1134">
        <w:rPr>
          <w:rFonts w:ascii="Arial" w:hAnsi="Arial" w:cs="Arial"/>
        </w:rPr>
        <w:t xml:space="preserve"> of the completion of such </w:t>
      </w:r>
      <w:r w:rsidRPr="002A1134">
        <w:rPr>
          <w:rFonts w:ascii="Arial" w:hAnsi="Arial" w:cs="Arial"/>
        </w:rPr>
        <w:lastRenderedPageBreak/>
        <w:t>agreements.</w:t>
      </w:r>
    </w:p>
    <w:p w14:paraId="50E84847" w14:textId="77777777" w:rsidR="00CA2ECB" w:rsidRPr="001B03D7" w:rsidRDefault="00CA2ECB" w:rsidP="002A1134">
      <w:pPr>
        <w:pStyle w:val="Heading8"/>
        <w:ind w:left="2835" w:hanging="1134"/>
        <w:jc w:val="both"/>
        <w:rPr>
          <w:rStyle w:val="StyleHeading3CharChar"/>
          <w:rFonts w:ascii="Arial" w:hAnsi="Arial" w:cs="Arial"/>
        </w:rPr>
      </w:pPr>
      <w:bookmarkStart w:id="393" w:name="_DV_M352"/>
      <w:bookmarkEnd w:id="393"/>
      <w:r w:rsidRPr="001B03D7">
        <w:rPr>
          <w:rStyle w:val="StyleHeading3CharChar"/>
          <w:rFonts w:ascii="Arial" w:hAnsi="Arial" w:cs="Arial"/>
        </w:rPr>
        <w:t>6.30.3.4</w:t>
      </w:r>
      <w:r w:rsidRPr="001B03D7">
        <w:rPr>
          <w:rStyle w:val="StyleHeading3CharChar"/>
          <w:rFonts w:ascii="Arial" w:hAnsi="Arial" w:cs="Arial"/>
        </w:rPr>
        <w:tab/>
      </w:r>
      <w:r w:rsidRPr="002A1134">
        <w:rPr>
          <w:rFonts w:ascii="Arial" w:hAnsi="Arial" w:cs="Arial"/>
        </w:rPr>
        <w:t xml:space="preserve">Subject to the payment of the fee as outlined in the </w:t>
      </w:r>
      <w:r w:rsidRPr="001B03D7">
        <w:rPr>
          <w:rStyle w:val="StyleHeading3CharChar"/>
          <w:rFonts w:ascii="Arial" w:hAnsi="Arial" w:cs="Arial"/>
        </w:rPr>
        <w:t>Charging Methodology Statements</w:t>
      </w:r>
      <w:r w:rsidRPr="002A1134">
        <w:rPr>
          <w:rFonts w:ascii="Arial" w:hAnsi="Arial" w:cs="Arial"/>
        </w:rPr>
        <w:t xml:space="preserve">, </w:t>
      </w:r>
      <w:r w:rsidRPr="001B03D7">
        <w:rPr>
          <w:rStyle w:val="StyleHeading3CharChar"/>
          <w:rFonts w:ascii="Arial" w:hAnsi="Arial" w:cs="Arial"/>
        </w:rPr>
        <w:t xml:space="preserve">The Company </w:t>
      </w:r>
      <w:r w:rsidRPr="002A1134">
        <w:rPr>
          <w:rFonts w:ascii="Arial" w:hAnsi="Arial" w:cs="Arial"/>
        </w:rPr>
        <w:t xml:space="preserve">shall, after receipt of an </w:t>
      </w:r>
      <w:r w:rsidRPr="001B03D7">
        <w:rPr>
          <w:rStyle w:val="StyleHeading3CharChar"/>
          <w:rFonts w:ascii="Arial" w:hAnsi="Arial" w:cs="Arial"/>
        </w:rPr>
        <w:t xml:space="preserve">Exchange Rate Request </w:t>
      </w:r>
      <w:r w:rsidRPr="002A1134">
        <w:rPr>
          <w:rFonts w:ascii="Arial" w:hAnsi="Arial" w:cs="Arial"/>
        </w:rPr>
        <w:t xml:space="preserve">calculate the </w:t>
      </w:r>
      <w:r w:rsidRPr="001B03D7">
        <w:rPr>
          <w:rStyle w:val="StyleHeading3CharChar"/>
          <w:rFonts w:ascii="Arial" w:hAnsi="Arial" w:cs="Arial"/>
        </w:rPr>
        <w:t>Exchange Rate</w:t>
      </w:r>
      <w:r w:rsidRPr="002A1134">
        <w:rPr>
          <w:rFonts w:ascii="Arial" w:hAnsi="Arial" w:cs="Arial"/>
        </w:rPr>
        <w:t xml:space="preserve"> as soon as practicable but in any event not more than 3 months after such request is received.</w:t>
      </w:r>
    </w:p>
    <w:p w14:paraId="2B9E7FB2" w14:textId="77777777" w:rsidR="00CA2ECB" w:rsidRPr="00971EAC" w:rsidRDefault="00CA2ECB" w:rsidP="002A1134">
      <w:pPr>
        <w:pStyle w:val="Heading8"/>
        <w:ind w:left="2835" w:hanging="1134"/>
        <w:jc w:val="both"/>
        <w:rPr>
          <w:rStyle w:val="StyleHeading3CharChar"/>
          <w:rFonts w:ascii="Arial" w:hAnsi="Arial" w:cs="Arial"/>
        </w:rPr>
      </w:pPr>
      <w:bookmarkStart w:id="394" w:name="_DV_M353"/>
      <w:bookmarkEnd w:id="394"/>
      <w:r w:rsidRPr="001B03D7">
        <w:rPr>
          <w:rStyle w:val="StyleHeading3CharChar"/>
          <w:rFonts w:ascii="Arial" w:hAnsi="Arial" w:cs="Arial"/>
        </w:rPr>
        <w:t>6.30.3.5</w:t>
      </w:r>
      <w:r w:rsidRPr="001B03D7">
        <w:rPr>
          <w:rStyle w:val="StyleHeading3CharChar"/>
          <w:rFonts w:ascii="Arial" w:hAnsi="Arial" w:cs="Arial"/>
        </w:rPr>
        <w:tab/>
      </w:r>
      <w:r w:rsidRPr="002A1134">
        <w:rPr>
          <w:rFonts w:ascii="Arial" w:hAnsi="Arial" w:cs="Arial"/>
        </w:rPr>
        <w:t xml:space="preserve">In the event that the parties which to proceed with a </w:t>
      </w:r>
      <w:r w:rsidRPr="001B03D7">
        <w:rPr>
          <w:rStyle w:val="StyleHeading3CharChar"/>
          <w:rFonts w:ascii="Arial" w:hAnsi="Arial" w:cs="Arial"/>
        </w:rPr>
        <w:t>TEC Trade</w:t>
      </w:r>
      <w:r w:rsidRPr="002A1134">
        <w:rPr>
          <w:rFonts w:ascii="Arial" w:hAnsi="Arial" w:cs="Arial"/>
        </w:rPr>
        <w:t xml:space="preserve"> on the basis of the </w:t>
      </w:r>
      <w:r w:rsidRPr="001B03D7">
        <w:rPr>
          <w:rStyle w:val="StyleHeading3CharChar"/>
          <w:rFonts w:ascii="Arial" w:hAnsi="Arial" w:cs="Arial"/>
        </w:rPr>
        <w:t>Exchange Rate</w:t>
      </w:r>
      <w:r w:rsidRPr="002A1134">
        <w:rPr>
          <w:rFonts w:ascii="Arial" w:hAnsi="Arial" w:cs="Arial"/>
        </w:rPr>
        <w:t xml:space="preserve"> then the </w:t>
      </w:r>
      <w:r w:rsidRPr="001B03D7">
        <w:rPr>
          <w:rStyle w:val="StyleHeading3CharChar"/>
          <w:rFonts w:ascii="Arial" w:hAnsi="Arial" w:cs="Arial"/>
        </w:rPr>
        <w:t>User</w:t>
      </w:r>
      <w:r w:rsidRPr="002A1134">
        <w:rPr>
          <w:rFonts w:ascii="Arial" w:hAnsi="Arial" w:cs="Arial"/>
        </w:rPr>
        <w:t xml:space="preserve"> shall notify </w:t>
      </w:r>
      <w:r w:rsidRPr="001B03D7">
        <w:rPr>
          <w:rStyle w:val="StyleHeading3CharChar"/>
          <w:rFonts w:ascii="Arial" w:hAnsi="Arial" w:cs="Arial"/>
        </w:rPr>
        <w:t>The Company</w:t>
      </w:r>
      <w:r w:rsidRPr="002A1134">
        <w:rPr>
          <w:rFonts w:ascii="Arial" w:hAnsi="Arial" w:cs="Arial"/>
        </w:rPr>
        <w:t xml:space="preserve"> and effective from the following 1 April, </w:t>
      </w:r>
      <w:r w:rsidRPr="001B03D7">
        <w:rPr>
          <w:rStyle w:val="StyleHeading3CharChar"/>
          <w:rFonts w:ascii="Arial" w:hAnsi="Arial" w:cs="Arial"/>
        </w:rPr>
        <w:t>The Company</w:t>
      </w:r>
      <w:r w:rsidRPr="002A1134">
        <w:rPr>
          <w:rFonts w:ascii="Arial" w:hAnsi="Arial" w:cs="Arial"/>
        </w:rPr>
        <w:t xml:space="preserve"> shall revise the </w:t>
      </w:r>
      <w:r w:rsidRPr="001B03D7">
        <w:rPr>
          <w:rStyle w:val="StyleHeading3CharChar"/>
          <w:rFonts w:ascii="Arial" w:hAnsi="Arial" w:cs="Arial"/>
        </w:rPr>
        <w:t xml:space="preserve">Bilateral Agreements </w:t>
      </w:r>
      <w:r w:rsidRPr="002A1134">
        <w:rPr>
          <w:rFonts w:ascii="Arial" w:hAnsi="Arial" w:cs="Arial"/>
        </w:rPr>
        <w:t>(as appropriate) provided</w:t>
      </w:r>
      <w:r w:rsidRPr="00971EAC">
        <w:t xml:space="preserve">.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395" w:name="_DV_M354"/>
      <w:bookmarkEnd w:id="395"/>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2A1134">
      <w:pPr>
        <w:widowControl/>
        <w:ind w:left="720"/>
        <w:rPr>
          <w:rFonts w:ascii="Arial" w:hAnsi="Arial" w:cs="Arial"/>
          <w:b/>
          <w:bCs/>
        </w:rPr>
      </w:pPr>
      <w:bookmarkStart w:id="396" w:name="_DV_M355"/>
      <w:bookmarkEnd w:id="396"/>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2A1134">
      <w:pPr>
        <w:pStyle w:val="BodyTextIndent"/>
        <w:widowControl/>
        <w:ind w:left="1440"/>
        <w:rPr>
          <w:i w:val="0"/>
          <w:iCs w:val="0"/>
          <w:sz w:val="24"/>
          <w:szCs w:val="24"/>
        </w:rPr>
      </w:pPr>
      <w:bookmarkStart w:id="397" w:name="_DV_M356"/>
      <w:bookmarkEnd w:id="397"/>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2A1134">
      <w:pPr>
        <w:pStyle w:val="BodyTextIndent"/>
        <w:widowControl/>
        <w:ind w:left="1440" w:hanging="720"/>
        <w:rPr>
          <w:i w:val="0"/>
          <w:iCs w:val="0"/>
          <w:sz w:val="24"/>
          <w:szCs w:val="24"/>
        </w:rPr>
      </w:pPr>
      <w:bookmarkStart w:id="398" w:name="_DV_M357"/>
      <w:bookmarkEnd w:id="398"/>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2A1134">
      <w:pPr>
        <w:pStyle w:val="BodyTextIndent"/>
        <w:widowControl/>
        <w:tabs>
          <w:tab w:val="left" w:pos="1161"/>
        </w:tabs>
        <w:ind w:left="2601" w:hanging="1161"/>
        <w:rPr>
          <w:i w:val="0"/>
          <w:iCs w:val="0"/>
          <w:sz w:val="24"/>
          <w:szCs w:val="24"/>
        </w:rPr>
      </w:pPr>
      <w:bookmarkStart w:id="399" w:name="_DV_M358"/>
      <w:bookmarkEnd w:id="399"/>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2A1134">
      <w:pPr>
        <w:pStyle w:val="BodyTextIndent"/>
        <w:widowControl/>
        <w:ind w:left="2160"/>
        <w:rPr>
          <w:i w:val="0"/>
          <w:iCs w:val="0"/>
          <w:sz w:val="24"/>
          <w:szCs w:val="24"/>
        </w:rPr>
      </w:pPr>
    </w:p>
    <w:p w14:paraId="15587B08" w14:textId="4C496B69" w:rsidR="00CA2ECB" w:rsidRDefault="00CA2ECB" w:rsidP="002A1134">
      <w:pPr>
        <w:pStyle w:val="BodyTextIndent"/>
        <w:widowControl/>
        <w:tabs>
          <w:tab w:val="left" w:pos="1134"/>
        </w:tabs>
        <w:ind w:left="2601" w:hanging="1161"/>
        <w:rPr>
          <w:i w:val="0"/>
          <w:iCs w:val="0"/>
          <w:sz w:val="24"/>
          <w:szCs w:val="24"/>
        </w:rPr>
      </w:pPr>
      <w:bookmarkStart w:id="400" w:name="_DV_M359"/>
      <w:bookmarkEnd w:id="400"/>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2A1134">
      <w:pPr>
        <w:pStyle w:val="BodyTextIndent"/>
        <w:widowControl/>
        <w:ind w:left="2160" w:hanging="1161"/>
        <w:rPr>
          <w:i w:val="0"/>
          <w:iCs w:val="0"/>
          <w:sz w:val="24"/>
          <w:szCs w:val="24"/>
        </w:rPr>
      </w:pPr>
    </w:p>
    <w:p w14:paraId="5834F20D" w14:textId="37AA7C7A" w:rsidR="00CA2ECB" w:rsidRDefault="00CA2ECB" w:rsidP="002A1134">
      <w:pPr>
        <w:pStyle w:val="BodyTextIndent"/>
        <w:widowControl/>
        <w:tabs>
          <w:tab w:val="left" w:pos="1134"/>
        </w:tabs>
        <w:ind w:left="2601" w:hanging="1161"/>
        <w:rPr>
          <w:b/>
          <w:bCs/>
          <w:i w:val="0"/>
          <w:iCs w:val="0"/>
          <w:sz w:val="24"/>
          <w:szCs w:val="24"/>
        </w:rPr>
      </w:pPr>
      <w:bookmarkStart w:id="401" w:name="_DV_M360"/>
      <w:bookmarkEnd w:id="401"/>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r w:rsidR="004C5BE7">
        <w:rPr>
          <w:i w:val="0"/>
          <w:iCs w:val="0"/>
          <w:sz w:val="24"/>
          <w:szCs w:val="24"/>
        </w:rPr>
        <w:t xml:space="preserve">emailed </w:t>
      </w:r>
      <w:r>
        <w:rPr>
          <w:i w:val="0"/>
          <w:iCs w:val="0"/>
          <w:sz w:val="24"/>
          <w:szCs w:val="24"/>
        </w:rPr>
        <w:t xml:space="preserve">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2A1134">
      <w:pPr>
        <w:pStyle w:val="BodyTextIndent"/>
        <w:widowControl/>
        <w:ind w:left="2160" w:hanging="1161"/>
        <w:rPr>
          <w:i w:val="0"/>
          <w:iCs w:val="0"/>
          <w:sz w:val="24"/>
          <w:szCs w:val="24"/>
        </w:rPr>
      </w:pPr>
    </w:p>
    <w:p w14:paraId="08907DC8" w14:textId="77777777" w:rsidR="00CA2ECB" w:rsidRDefault="00CA2ECB" w:rsidP="002A1134">
      <w:pPr>
        <w:pStyle w:val="BodyTextIndent"/>
        <w:widowControl/>
        <w:tabs>
          <w:tab w:val="left" w:pos="1134"/>
        </w:tabs>
        <w:ind w:left="2601" w:hanging="1161"/>
        <w:rPr>
          <w:i w:val="0"/>
          <w:iCs w:val="0"/>
          <w:sz w:val="24"/>
          <w:szCs w:val="24"/>
        </w:rPr>
      </w:pPr>
      <w:bookmarkStart w:id="402" w:name="_DV_M361"/>
      <w:bookmarkEnd w:id="402"/>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2A1134">
      <w:pPr>
        <w:pStyle w:val="BodyTextIndent"/>
        <w:widowControl/>
        <w:ind w:left="2160" w:hanging="1161"/>
        <w:rPr>
          <w:i w:val="0"/>
          <w:iCs w:val="0"/>
          <w:sz w:val="24"/>
          <w:szCs w:val="24"/>
        </w:rPr>
      </w:pPr>
    </w:p>
    <w:p w14:paraId="76DE6D23" w14:textId="77777777" w:rsidR="00CA2ECB" w:rsidRDefault="00CA2ECB" w:rsidP="002A1134">
      <w:pPr>
        <w:pStyle w:val="BodyTextIndent"/>
        <w:widowControl/>
        <w:tabs>
          <w:tab w:val="left" w:pos="1134"/>
        </w:tabs>
        <w:ind w:left="2601" w:hanging="1161"/>
        <w:rPr>
          <w:i w:val="0"/>
          <w:iCs w:val="0"/>
          <w:sz w:val="24"/>
          <w:szCs w:val="24"/>
        </w:rPr>
      </w:pPr>
      <w:bookmarkStart w:id="403" w:name="_DV_M362"/>
      <w:bookmarkEnd w:id="403"/>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2A1134">
      <w:pPr>
        <w:pStyle w:val="BodyTextIndent"/>
        <w:widowControl/>
        <w:ind w:left="2160" w:hanging="1161"/>
        <w:rPr>
          <w:i w:val="0"/>
          <w:iCs w:val="0"/>
          <w:sz w:val="24"/>
          <w:szCs w:val="24"/>
        </w:rPr>
      </w:pPr>
    </w:p>
    <w:p w14:paraId="01C9CF20" w14:textId="77777777" w:rsidR="00CA2ECB" w:rsidRDefault="00CA2ECB" w:rsidP="002A1134">
      <w:pPr>
        <w:pStyle w:val="BodyTextIndent"/>
        <w:widowControl/>
        <w:tabs>
          <w:tab w:val="left" w:pos="1134"/>
        </w:tabs>
        <w:ind w:left="2601" w:hanging="1161"/>
        <w:rPr>
          <w:i w:val="0"/>
          <w:iCs w:val="0"/>
          <w:sz w:val="24"/>
          <w:szCs w:val="24"/>
        </w:rPr>
      </w:pPr>
      <w:bookmarkStart w:id="404" w:name="_DV_M363"/>
      <w:bookmarkEnd w:id="404"/>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w:t>
      </w:r>
      <w:r>
        <w:rPr>
          <w:i w:val="0"/>
          <w:iCs w:val="0"/>
          <w:sz w:val="24"/>
          <w:szCs w:val="24"/>
        </w:rPr>
        <w:lastRenderedPageBreak/>
        <w:t xml:space="preserve">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2A1134">
      <w:pPr>
        <w:pStyle w:val="BodyTextIndent"/>
        <w:widowControl/>
        <w:tabs>
          <w:tab w:val="left" w:pos="1134"/>
        </w:tabs>
        <w:ind w:left="2601" w:hanging="1161"/>
        <w:rPr>
          <w:i w:val="0"/>
          <w:iCs w:val="0"/>
          <w:sz w:val="24"/>
          <w:szCs w:val="24"/>
        </w:rPr>
      </w:pPr>
      <w:bookmarkStart w:id="405" w:name="_DV_M364"/>
      <w:bookmarkEnd w:id="405"/>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2A1134">
      <w:pPr>
        <w:pStyle w:val="BodyTextIndent"/>
        <w:widowControl/>
        <w:ind w:left="1440" w:hanging="720"/>
        <w:rPr>
          <w:b/>
          <w:bCs/>
          <w:i w:val="0"/>
          <w:iCs w:val="0"/>
          <w:sz w:val="24"/>
          <w:szCs w:val="24"/>
        </w:rPr>
      </w:pPr>
      <w:bookmarkStart w:id="406" w:name="_DV_M365"/>
      <w:bookmarkEnd w:id="406"/>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2A1134">
      <w:pPr>
        <w:pStyle w:val="BodyTextIndent"/>
        <w:widowControl/>
        <w:tabs>
          <w:tab w:val="left" w:pos="1134"/>
        </w:tabs>
        <w:ind w:left="2295" w:hanging="1161"/>
        <w:rPr>
          <w:i w:val="0"/>
          <w:iCs w:val="0"/>
          <w:sz w:val="24"/>
          <w:szCs w:val="24"/>
        </w:rPr>
      </w:pPr>
      <w:bookmarkStart w:id="407" w:name="_DV_M366"/>
      <w:bookmarkEnd w:id="407"/>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2A1134">
      <w:pPr>
        <w:pStyle w:val="BodyTextIndent"/>
        <w:widowControl/>
        <w:ind w:left="1854"/>
        <w:rPr>
          <w:i w:val="0"/>
          <w:iCs w:val="0"/>
          <w:sz w:val="24"/>
          <w:szCs w:val="24"/>
        </w:rPr>
      </w:pPr>
    </w:p>
    <w:p w14:paraId="1016D647" w14:textId="77777777" w:rsidR="00CA2ECB" w:rsidRDefault="00CA2ECB" w:rsidP="002A1134">
      <w:pPr>
        <w:pStyle w:val="BodyTextIndent"/>
        <w:widowControl/>
        <w:tabs>
          <w:tab w:val="left" w:pos="1134"/>
        </w:tabs>
        <w:ind w:left="2295" w:hanging="1161"/>
        <w:rPr>
          <w:i w:val="0"/>
          <w:iCs w:val="0"/>
          <w:sz w:val="24"/>
          <w:szCs w:val="24"/>
        </w:rPr>
      </w:pPr>
      <w:bookmarkStart w:id="408" w:name="_DV_M367"/>
      <w:bookmarkEnd w:id="408"/>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2A1134">
      <w:pPr>
        <w:pStyle w:val="BodyTextIndent"/>
        <w:widowControl/>
        <w:ind w:left="1854"/>
        <w:rPr>
          <w:i w:val="0"/>
          <w:iCs w:val="0"/>
          <w:sz w:val="24"/>
          <w:szCs w:val="24"/>
        </w:rPr>
      </w:pPr>
    </w:p>
    <w:p w14:paraId="108D5392" w14:textId="77777777" w:rsidR="00CA2ECB" w:rsidRDefault="00CA2ECB" w:rsidP="002A1134">
      <w:pPr>
        <w:pStyle w:val="BodyTextIndent"/>
        <w:widowControl/>
        <w:tabs>
          <w:tab w:val="left" w:pos="1134"/>
        </w:tabs>
        <w:ind w:left="2295" w:hanging="1161"/>
        <w:rPr>
          <w:i w:val="0"/>
          <w:iCs w:val="0"/>
          <w:sz w:val="24"/>
          <w:szCs w:val="24"/>
        </w:rPr>
      </w:pPr>
      <w:bookmarkStart w:id="409" w:name="_DV_M368"/>
      <w:bookmarkEnd w:id="409"/>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2A1134">
      <w:pPr>
        <w:pStyle w:val="BodyTextIndent"/>
        <w:widowControl/>
        <w:ind w:left="1854"/>
        <w:rPr>
          <w:i w:val="0"/>
          <w:iCs w:val="0"/>
          <w:sz w:val="24"/>
          <w:szCs w:val="24"/>
        </w:rPr>
      </w:pPr>
    </w:p>
    <w:p w14:paraId="5BC5BE89" w14:textId="77777777" w:rsidR="00CA2ECB" w:rsidRDefault="00CA2ECB" w:rsidP="002A1134">
      <w:pPr>
        <w:pStyle w:val="BodyTextIndent"/>
        <w:widowControl/>
        <w:tabs>
          <w:tab w:val="left" w:pos="1134"/>
        </w:tabs>
        <w:ind w:left="2295" w:hanging="1161"/>
        <w:rPr>
          <w:i w:val="0"/>
          <w:iCs w:val="0"/>
          <w:sz w:val="24"/>
          <w:szCs w:val="24"/>
        </w:rPr>
      </w:pPr>
      <w:bookmarkStart w:id="410" w:name="_DV_M369"/>
      <w:bookmarkEnd w:id="410"/>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1D1FD128" w:rsidR="00CA2ECB" w:rsidRDefault="00CA2ECB" w:rsidP="002A1134">
      <w:pPr>
        <w:pStyle w:val="BodyTextIndent"/>
        <w:widowControl/>
        <w:tabs>
          <w:tab w:val="left" w:pos="1161"/>
          <w:tab w:val="left" w:pos="1935"/>
        </w:tabs>
        <w:ind w:left="3003" w:hanging="708"/>
        <w:rPr>
          <w:i w:val="0"/>
          <w:iCs w:val="0"/>
          <w:sz w:val="24"/>
          <w:szCs w:val="24"/>
        </w:rPr>
      </w:pPr>
      <w:bookmarkStart w:id="411" w:name="_DV_M370"/>
      <w:bookmarkEnd w:id="411"/>
      <w:r>
        <w:rPr>
          <w:i w:val="0"/>
          <w:iCs w:val="0"/>
          <w:sz w:val="24"/>
          <w:szCs w:val="24"/>
        </w:rPr>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2A1134">
      <w:pPr>
        <w:pStyle w:val="BodyTextIndent"/>
        <w:widowControl/>
        <w:tabs>
          <w:tab w:val="left" w:pos="1161"/>
          <w:tab w:val="left" w:pos="1935"/>
        </w:tabs>
        <w:ind w:left="3003" w:hanging="708"/>
        <w:rPr>
          <w:i w:val="0"/>
          <w:iCs w:val="0"/>
          <w:sz w:val="24"/>
          <w:szCs w:val="24"/>
        </w:rPr>
      </w:pPr>
    </w:p>
    <w:p w14:paraId="768DE0E8" w14:textId="68A79F9B" w:rsidR="00CA2ECB" w:rsidRDefault="00CA2ECB" w:rsidP="002A1134">
      <w:pPr>
        <w:pStyle w:val="BodyTextIndent"/>
        <w:widowControl/>
        <w:tabs>
          <w:tab w:val="left" w:pos="1161"/>
          <w:tab w:val="left" w:pos="1935"/>
        </w:tabs>
        <w:ind w:left="3003" w:hanging="708"/>
        <w:rPr>
          <w:i w:val="0"/>
          <w:iCs w:val="0"/>
          <w:sz w:val="24"/>
          <w:szCs w:val="24"/>
        </w:rPr>
      </w:pPr>
      <w:bookmarkStart w:id="412" w:name="_DV_M371"/>
      <w:bookmarkEnd w:id="412"/>
      <w:r>
        <w:rPr>
          <w:i w:val="0"/>
          <w:iCs w:val="0"/>
          <w:sz w:val="24"/>
          <w:szCs w:val="24"/>
        </w:rPr>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2A1134">
      <w:pPr>
        <w:pStyle w:val="BodyTextIndent"/>
        <w:widowControl/>
        <w:ind w:left="3003" w:hanging="708"/>
        <w:rPr>
          <w:i w:val="0"/>
          <w:iCs w:val="0"/>
          <w:sz w:val="24"/>
          <w:szCs w:val="24"/>
        </w:rPr>
      </w:pPr>
    </w:p>
    <w:p w14:paraId="064AFB51" w14:textId="01A2E05E" w:rsidR="00CA2ECB" w:rsidRDefault="00CA2ECB" w:rsidP="002A1134">
      <w:pPr>
        <w:pStyle w:val="BodyTextIndent"/>
        <w:widowControl/>
        <w:tabs>
          <w:tab w:val="left" w:pos="1161"/>
          <w:tab w:val="left" w:pos="1935"/>
        </w:tabs>
        <w:ind w:left="3003" w:hanging="708"/>
        <w:rPr>
          <w:i w:val="0"/>
          <w:iCs w:val="0"/>
          <w:sz w:val="24"/>
          <w:szCs w:val="24"/>
        </w:rPr>
      </w:pPr>
      <w:bookmarkStart w:id="413" w:name="_DV_M372"/>
      <w:bookmarkEnd w:id="413"/>
      <w:r>
        <w:rPr>
          <w:i w:val="0"/>
          <w:iCs w:val="0"/>
          <w:sz w:val="24"/>
          <w:szCs w:val="24"/>
        </w:rPr>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2A1134">
      <w:pPr>
        <w:pStyle w:val="BodyTextIndent"/>
        <w:widowControl/>
        <w:tabs>
          <w:tab w:val="left" w:pos="1134"/>
        </w:tabs>
        <w:ind w:left="2579" w:hanging="1161"/>
        <w:rPr>
          <w:i w:val="0"/>
          <w:iCs w:val="0"/>
          <w:sz w:val="24"/>
          <w:szCs w:val="24"/>
        </w:rPr>
      </w:pPr>
      <w:bookmarkStart w:id="414" w:name="_DV_M373"/>
      <w:bookmarkEnd w:id="414"/>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966F5C">
      <w:pPr>
        <w:pStyle w:val="BodyTextIndent"/>
        <w:widowControl/>
        <w:ind w:left="0"/>
        <w:rPr>
          <w:i w:val="0"/>
          <w:iCs w:val="0"/>
          <w:sz w:val="24"/>
          <w:szCs w:val="24"/>
        </w:rPr>
      </w:pPr>
    </w:p>
    <w:p w14:paraId="440A978B" w14:textId="77777777" w:rsidR="00CA2ECB" w:rsidRDefault="00CA2ECB" w:rsidP="002A1134">
      <w:pPr>
        <w:pStyle w:val="BodyTextIndent"/>
        <w:widowControl/>
        <w:ind w:left="2530" w:hanging="1134"/>
        <w:rPr>
          <w:b/>
          <w:bCs/>
          <w:i w:val="0"/>
          <w:iCs w:val="0"/>
          <w:sz w:val="24"/>
          <w:szCs w:val="24"/>
        </w:rPr>
      </w:pPr>
      <w:bookmarkStart w:id="415" w:name="_DV_M374"/>
      <w:bookmarkEnd w:id="415"/>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2A1134">
      <w:pPr>
        <w:pStyle w:val="BodyTextIndent"/>
        <w:widowControl/>
        <w:ind w:left="1161"/>
        <w:rPr>
          <w:i w:val="0"/>
          <w:iCs w:val="0"/>
          <w:sz w:val="24"/>
          <w:szCs w:val="24"/>
        </w:rPr>
      </w:pPr>
    </w:p>
    <w:p w14:paraId="5F8D7C0A" w14:textId="77777777" w:rsidR="00CA2ECB" w:rsidRDefault="00CA2ECB" w:rsidP="002A1134">
      <w:pPr>
        <w:pStyle w:val="BodyTextIndent"/>
        <w:widowControl/>
        <w:tabs>
          <w:tab w:val="left" w:pos="1161"/>
        </w:tabs>
        <w:ind w:left="2601" w:hanging="1161"/>
        <w:rPr>
          <w:i w:val="0"/>
          <w:iCs w:val="0"/>
          <w:sz w:val="24"/>
          <w:szCs w:val="24"/>
        </w:rPr>
      </w:pPr>
      <w:bookmarkStart w:id="416" w:name="_DV_M375"/>
      <w:bookmarkEnd w:id="416"/>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2A1134">
      <w:pPr>
        <w:pStyle w:val="BodyTextIndent"/>
        <w:widowControl/>
        <w:ind w:left="1440"/>
        <w:rPr>
          <w:i w:val="0"/>
          <w:iCs w:val="0"/>
          <w:sz w:val="24"/>
          <w:szCs w:val="24"/>
        </w:rPr>
      </w:pPr>
    </w:p>
    <w:p w14:paraId="102D791F" w14:textId="77777777" w:rsidR="00CA2ECB" w:rsidRDefault="00CA2ECB" w:rsidP="002A1134">
      <w:pPr>
        <w:pStyle w:val="BodyTextIndent"/>
        <w:widowControl/>
        <w:tabs>
          <w:tab w:val="left" w:pos="1134"/>
        </w:tabs>
        <w:ind w:left="2574" w:hanging="1134"/>
        <w:rPr>
          <w:i w:val="0"/>
          <w:iCs w:val="0"/>
          <w:sz w:val="24"/>
          <w:szCs w:val="24"/>
        </w:rPr>
      </w:pPr>
      <w:bookmarkStart w:id="417" w:name="_DV_M376"/>
      <w:bookmarkEnd w:id="417"/>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2A1134">
      <w:pPr>
        <w:pStyle w:val="BodyTextIndent"/>
        <w:widowControl/>
        <w:ind w:left="2160"/>
        <w:rPr>
          <w:i w:val="0"/>
          <w:iCs w:val="0"/>
          <w:sz w:val="24"/>
          <w:szCs w:val="24"/>
        </w:rPr>
      </w:pPr>
    </w:p>
    <w:p w14:paraId="1304A103" w14:textId="77777777" w:rsidR="00CA2ECB" w:rsidRDefault="00CA2ECB" w:rsidP="002A1134">
      <w:pPr>
        <w:pStyle w:val="BodyTextIndent"/>
        <w:widowControl/>
        <w:tabs>
          <w:tab w:val="left" w:pos="1134"/>
        </w:tabs>
        <w:ind w:left="2601" w:hanging="1161"/>
        <w:rPr>
          <w:i w:val="0"/>
          <w:iCs w:val="0"/>
          <w:sz w:val="24"/>
          <w:szCs w:val="24"/>
        </w:rPr>
      </w:pPr>
      <w:bookmarkStart w:id="418" w:name="_DV_M377"/>
      <w:bookmarkEnd w:id="418"/>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2A1134">
      <w:pPr>
        <w:pStyle w:val="BodyTextIndent"/>
        <w:widowControl/>
        <w:ind w:left="2160"/>
        <w:rPr>
          <w:i w:val="0"/>
          <w:iCs w:val="0"/>
          <w:sz w:val="24"/>
          <w:szCs w:val="24"/>
        </w:rPr>
      </w:pPr>
    </w:p>
    <w:p w14:paraId="5DB604B2" w14:textId="77777777" w:rsidR="00CA2ECB" w:rsidRDefault="00CA2ECB" w:rsidP="002A1134">
      <w:pPr>
        <w:pStyle w:val="BodyTextIndent"/>
        <w:widowControl/>
        <w:tabs>
          <w:tab w:val="left" w:pos="1134"/>
        </w:tabs>
        <w:ind w:left="2601" w:hanging="1161"/>
        <w:rPr>
          <w:i w:val="0"/>
          <w:iCs w:val="0"/>
          <w:sz w:val="24"/>
          <w:szCs w:val="24"/>
        </w:rPr>
      </w:pPr>
      <w:bookmarkStart w:id="419" w:name="_DV_M378"/>
      <w:bookmarkEnd w:id="419"/>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2A1134">
      <w:pPr>
        <w:pStyle w:val="BodyTextIndent"/>
        <w:widowControl/>
        <w:ind w:left="2160"/>
        <w:rPr>
          <w:i w:val="0"/>
          <w:iCs w:val="0"/>
          <w:sz w:val="24"/>
          <w:szCs w:val="24"/>
        </w:rPr>
      </w:pPr>
    </w:p>
    <w:p w14:paraId="4A47F57D" w14:textId="77777777" w:rsidR="00CA2ECB" w:rsidRDefault="00CA2ECB" w:rsidP="002A1134">
      <w:pPr>
        <w:pStyle w:val="BodyTextIndent"/>
        <w:widowControl/>
        <w:tabs>
          <w:tab w:val="left" w:pos="1134"/>
        </w:tabs>
        <w:ind w:left="2601" w:hanging="1161"/>
        <w:rPr>
          <w:i w:val="0"/>
          <w:iCs w:val="0"/>
          <w:sz w:val="24"/>
          <w:szCs w:val="24"/>
        </w:rPr>
      </w:pPr>
      <w:bookmarkStart w:id="420" w:name="_DV_M379"/>
      <w:bookmarkEnd w:id="420"/>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2A1134">
      <w:pPr>
        <w:pStyle w:val="BodyTextIndent"/>
        <w:widowControl/>
        <w:ind w:left="2160"/>
        <w:rPr>
          <w:i w:val="0"/>
          <w:iCs w:val="0"/>
          <w:sz w:val="24"/>
          <w:szCs w:val="24"/>
        </w:rPr>
      </w:pPr>
    </w:p>
    <w:p w14:paraId="6258CF11" w14:textId="77777777" w:rsidR="00CA2ECB" w:rsidRDefault="00CA2ECB" w:rsidP="002A1134">
      <w:pPr>
        <w:pStyle w:val="BodyTextIndent"/>
        <w:widowControl/>
        <w:tabs>
          <w:tab w:val="left" w:pos="1134"/>
        </w:tabs>
        <w:ind w:left="2601" w:hanging="1161"/>
        <w:rPr>
          <w:i w:val="0"/>
          <w:iCs w:val="0"/>
          <w:sz w:val="24"/>
          <w:szCs w:val="24"/>
        </w:rPr>
      </w:pPr>
      <w:bookmarkStart w:id="421" w:name="_DV_M380"/>
      <w:bookmarkEnd w:id="421"/>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2A1134">
      <w:pPr>
        <w:pStyle w:val="BodyTextIndent"/>
        <w:widowControl/>
        <w:tabs>
          <w:tab w:val="left" w:pos="774"/>
        </w:tabs>
        <w:ind w:left="2139" w:hanging="1419"/>
        <w:rPr>
          <w:b/>
          <w:bCs/>
          <w:i w:val="0"/>
          <w:iCs w:val="0"/>
          <w:sz w:val="24"/>
          <w:szCs w:val="24"/>
        </w:rPr>
      </w:pPr>
      <w:bookmarkStart w:id="422" w:name="_DV_M381"/>
      <w:bookmarkEnd w:id="422"/>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2A1134">
      <w:pPr>
        <w:pStyle w:val="BodyTextIndent"/>
        <w:widowControl/>
        <w:tabs>
          <w:tab w:val="left" w:pos="1161"/>
        </w:tabs>
        <w:ind w:left="1881" w:hanging="1161"/>
        <w:rPr>
          <w:i w:val="0"/>
          <w:iCs w:val="0"/>
          <w:sz w:val="24"/>
          <w:szCs w:val="24"/>
        </w:rPr>
      </w:pPr>
      <w:bookmarkStart w:id="423" w:name="_DV_M382"/>
      <w:bookmarkEnd w:id="423"/>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2A1134">
      <w:pPr>
        <w:pStyle w:val="BodyTextIndent"/>
        <w:widowControl/>
        <w:tabs>
          <w:tab w:val="left" w:pos="774"/>
        </w:tabs>
        <w:ind w:left="1440"/>
        <w:rPr>
          <w:i w:val="0"/>
          <w:iCs w:val="0"/>
          <w:sz w:val="24"/>
          <w:szCs w:val="24"/>
        </w:rPr>
      </w:pPr>
    </w:p>
    <w:p w14:paraId="54B3B280" w14:textId="77777777" w:rsidR="00CA2ECB" w:rsidRDefault="00CA2ECB" w:rsidP="002A1134">
      <w:pPr>
        <w:pStyle w:val="BodyTextIndent"/>
        <w:widowControl/>
        <w:tabs>
          <w:tab w:val="left" w:pos="1134"/>
        </w:tabs>
        <w:ind w:left="1881" w:hanging="1161"/>
        <w:rPr>
          <w:i w:val="0"/>
          <w:iCs w:val="0"/>
          <w:sz w:val="24"/>
          <w:szCs w:val="24"/>
        </w:rPr>
      </w:pPr>
      <w:bookmarkStart w:id="424" w:name="_DV_M383"/>
      <w:bookmarkEnd w:id="424"/>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2A1134">
      <w:pPr>
        <w:pStyle w:val="BodyTextIndent"/>
        <w:widowControl/>
        <w:tabs>
          <w:tab w:val="left" w:pos="774"/>
        </w:tabs>
        <w:ind w:left="1440"/>
        <w:rPr>
          <w:i w:val="0"/>
          <w:iCs w:val="0"/>
          <w:sz w:val="24"/>
          <w:szCs w:val="24"/>
        </w:rPr>
      </w:pPr>
    </w:p>
    <w:p w14:paraId="30E35FFA" w14:textId="77777777" w:rsidR="00CA2ECB" w:rsidRDefault="00CA2ECB" w:rsidP="002A1134">
      <w:pPr>
        <w:pStyle w:val="BodyTextIndent"/>
        <w:widowControl/>
        <w:tabs>
          <w:tab w:val="left" w:pos="1134"/>
        </w:tabs>
        <w:ind w:left="1881" w:hanging="1161"/>
        <w:rPr>
          <w:i w:val="0"/>
          <w:iCs w:val="0"/>
          <w:sz w:val="24"/>
          <w:szCs w:val="24"/>
        </w:rPr>
      </w:pPr>
      <w:bookmarkStart w:id="425" w:name="_DV_M384"/>
      <w:bookmarkEnd w:id="425"/>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2A1134">
      <w:pPr>
        <w:pStyle w:val="BodyTextIndent"/>
        <w:widowControl/>
        <w:tabs>
          <w:tab w:val="left" w:pos="774"/>
        </w:tabs>
        <w:ind w:left="2171" w:hanging="1451"/>
        <w:rPr>
          <w:b/>
          <w:bCs/>
          <w:i w:val="0"/>
          <w:iCs w:val="0"/>
          <w:sz w:val="24"/>
          <w:szCs w:val="24"/>
        </w:rPr>
      </w:pPr>
      <w:bookmarkStart w:id="426" w:name="_DV_M385"/>
      <w:bookmarkEnd w:id="426"/>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2A1134">
      <w:pPr>
        <w:pStyle w:val="BodyTextIndent"/>
        <w:widowControl/>
        <w:tabs>
          <w:tab w:val="left" w:pos="1134"/>
        </w:tabs>
        <w:ind w:left="2601" w:hanging="1161"/>
        <w:rPr>
          <w:i w:val="0"/>
          <w:iCs w:val="0"/>
          <w:sz w:val="24"/>
          <w:szCs w:val="24"/>
        </w:rPr>
      </w:pPr>
      <w:bookmarkStart w:id="427" w:name="_DV_M386"/>
      <w:bookmarkEnd w:id="427"/>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w:t>
      </w:r>
      <w:r>
        <w:rPr>
          <w:i w:val="0"/>
          <w:iCs w:val="0"/>
          <w:sz w:val="24"/>
          <w:szCs w:val="24"/>
        </w:rPr>
        <w:lastRenderedPageBreak/>
        <w:t xml:space="preserve">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60862E91" w:rsidR="00CA2ECB" w:rsidRDefault="00CA2ECB" w:rsidP="002A1134">
      <w:pPr>
        <w:pStyle w:val="BodyTextIndent"/>
        <w:widowControl/>
        <w:tabs>
          <w:tab w:val="left" w:pos="1161"/>
          <w:tab w:val="left" w:pos="1843"/>
        </w:tabs>
        <w:ind w:left="3010" w:hanging="850"/>
        <w:rPr>
          <w:i w:val="0"/>
          <w:iCs w:val="0"/>
          <w:sz w:val="24"/>
          <w:szCs w:val="24"/>
        </w:rPr>
      </w:pPr>
      <w:bookmarkStart w:id="428" w:name="_DV_M387"/>
      <w:bookmarkEnd w:id="428"/>
      <w:r>
        <w:rPr>
          <w:i w:val="0"/>
          <w:iCs w:val="0"/>
          <w:sz w:val="24"/>
          <w:szCs w:val="24"/>
        </w:rPr>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2A1134">
      <w:pPr>
        <w:pStyle w:val="BodyTextIndent"/>
        <w:widowControl/>
        <w:tabs>
          <w:tab w:val="left" w:pos="1161"/>
        </w:tabs>
        <w:ind w:left="3010" w:hanging="850"/>
        <w:rPr>
          <w:i w:val="0"/>
          <w:iCs w:val="0"/>
          <w:sz w:val="24"/>
          <w:szCs w:val="24"/>
        </w:rPr>
      </w:pPr>
    </w:p>
    <w:p w14:paraId="74421E23" w14:textId="16B56844" w:rsidR="00CA2ECB" w:rsidRDefault="00CA2ECB" w:rsidP="002A1134">
      <w:pPr>
        <w:pStyle w:val="BodyTextIndent"/>
        <w:widowControl/>
        <w:tabs>
          <w:tab w:val="left" w:pos="1161"/>
          <w:tab w:val="left" w:pos="1843"/>
        </w:tabs>
        <w:ind w:left="3010" w:hanging="850"/>
        <w:rPr>
          <w:i w:val="0"/>
          <w:iCs w:val="0"/>
          <w:sz w:val="24"/>
          <w:szCs w:val="24"/>
        </w:rPr>
      </w:pPr>
      <w:bookmarkStart w:id="429" w:name="_DV_M388"/>
      <w:bookmarkEnd w:id="429"/>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2A1134">
      <w:pPr>
        <w:pStyle w:val="BodyTextIndent"/>
        <w:widowControl/>
        <w:tabs>
          <w:tab w:val="left" w:pos="1161"/>
        </w:tabs>
        <w:ind w:left="3010" w:hanging="850"/>
        <w:rPr>
          <w:i w:val="0"/>
          <w:iCs w:val="0"/>
          <w:sz w:val="24"/>
          <w:szCs w:val="24"/>
        </w:rPr>
      </w:pPr>
    </w:p>
    <w:p w14:paraId="20843827" w14:textId="486DB3BF" w:rsidR="00CA2ECB" w:rsidRDefault="00CA2ECB" w:rsidP="002A1134">
      <w:pPr>
        <w:pStyle w:val="BodyTextIndent"/>
        <w:widowControl/>
        <w:tabs>
          <w:tab w:val="left" w:pos="1161"/>
          <w:tab w:val="left" w:pos="1843"/>
        </w:tabs>
        <w:ind w:left="3010" w:hanging="850"/>
        <w:rPr>
          <w:i w:val="0"/>
          <w:iCs w:val="0"/>
          <w:sz w:val="24"/>
          <w:szCs w:val="24"/>
        </w:rPr>
      </w:pPr>
      <w:bookmarkStart w:id="430" w:name="_DV_M389"/>
      <w:bookmarkEnd w:id="430"/>
      <w:r>
        <w:rPr>
          <w:i w:val="0"/>
          <w:iCs w:val="0"/>
          <w:sz w:val="24"/>
          <w:szCs w:val="24"/>
        </w:rPr>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2A1134">
      <w:pPr>
        <w:pStyle w:val="BodyTextIndent"/>
        <w:widowControl/>
        <w:tabs>
          <w:tab w:val="left" w:pos="1161"/>
        </w:tabs>
        <w:ind w:left="1881" w:hanging="1161"/>
        <w:rPr>
          <w:i w:val="0"/>
          <w:iCs w:val="0"/>
          <w:sz w:val="24"/>
          <w:szCs w:val="24"/>
        </w:rPr>
      </w:pPr>
      <w:bookmarkStart w:id="431" w:name="_DV_M390"/>
      <w:bookmarkEnd w:id="431"/>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2A1134">
      <w:pPr>
        <w:pStyle w:val="BodyTextIndent"/>
        <w:widowControl/>
        <w:ind w:left="1881" w:hanging="1161"/>
        <w:rPr>
          <w:i w:val="0"/>
          <w:iCs w:val="0"/>
          <w:sz w:val="24"/>
          <w:szCs w:val="24"/>
        </w:rPr>
      </w:pPr>
    </w:p>
    <w:p w14:paraId="7FD996A6" w14:textId="77777777" w:rsidR="00CA2ECB" w:rsidRDefault="00CA2ECB" w:rsidP="002A1134">
      <w:pPr>
        <w:pStyle w:val="BodyTextIndent"/>
        <w:widowControl/>
        <w:tabs>
          <w:tab w:val="left" w:pos="1161"/>
        </w:tabs>
        <w:ind w:left="1881" w:hanging="1161"/>
        <w:rPr>
          <w:i w:val="0"/>
          <w:iCs w:val="0"/>
          <w:sz w:val="24"/>
          <w:szCs w:val="24"/>
        </w:rPr>
      </w:pPr>
      <w:bookmarkStart w:id="432" w:name="_DV_M391"/>
      <w:bookmarkEnd w:id="432"/>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33958552" w:rsidR="00CA2ECB" w:rsidRDefault="00CA2ECB" w:rsidP="002A1134">
      <w:pPr>
        <w:pStyle w:val="BodyTextIndent"/>
        <w:widowControl/>
        <w:tabs>
          <w:tab w:val="left" w:pos="1161"/>
          <w:tab w:val="left" w:pos="1843"/>
        </w:tabs>
        <w:ind w:left="2869" w:hanging="709"/>
        <w:rPr>
          <w:i w:val="0"/>
          <w:iCs w:val="0"/>
          <w:sz w:val="24"/>
          <w:szCs w:val="24"/>
        </w:rPr>
      </w:pPr>
      <w:bookmarkStart w:id="433" w:name="_DV_M392"/>
      <w:bookmarkEnd w:id="433"/>
      <w:r>
        <w:rPr>
          <w:i w:val="0"/>
          <w:iCs w:val="0"/>
          <w:sz w:val="24"/>
          <w:szCs w:val="24"/>
        </w:rPr>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2A1134">
      <w:pPr>
        <w:pStyle w:val="BodyTextIndent"/>
        <w:widowControl/>
        <w:tabs>
          <w:tab w:val="left" w:pos="1161"/>
        </w:tabs>
        <w:ind w:left="2869" w:hanging="709"/>
        <w:rPr>
          <w:i w:val="0"/>
          <w:iCs w:val="0"/>
          <w:sz w:val="24"/>
          <w:szCs w:val="24"/>
        </w:rPr>
      </w:pPr>
    </w:p>
    <w:p w14:paraId="3816A957" w14:textId="0A2879F4" w:rsidR="00CA2ECB" w:rsidRDefault="00CA2ECB" w:rsidP="002A1134">
      <w:pPr>
        <w:pStyle w:val="BodyTextIndent"/>
        <w:widowControl/>
        <w:tabs>
          <w:tab w:val="left" w:pos="1161"/>
          <w:tab w:val="left" w:pos="1843"/>
        </w:tabs>
        <w:ind w:left="2869" w:hanging="709"/>
        <w:rPr>
          <w:i w:val="0"/>
          <w:iCs w:val="0"/>
          <w:sz w:val="24"/>
          <w:szCs w:val="24"/>
        </w:rPr>
      </w:pPr>
      <w:bookmarkStart w:id="434" w:name="_DV_M393"/>
      <w:bookmarkEnd w:id="434"/>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w:t>
      </w:r>
      <w:r>
        <w:rPr>
          <w:i w:val="0"/>
          <w:iCs w:val="0"/>
          <w:sz w:val="24"/>
          <w:szCs w:val="24"/>
        </w:rPr>
        <w:lastRenderedPageBreak/>
        <w:t xml:space="preserve">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2A1134">
      <w:pPr>
        <w:pStyle w:val="BodyTextIndent"/>
        <w:widowControl/>
        <w:tabs>
          <w:tab w:val="left" w:pos="1161"/>
        </w:tabs>
        <w:ind w:left="2869" w:hanging="709"/>
        <w:rPr>
          <w:i w:val="0"/>
          <w:iCs w:val="0"/>
          <w:sz w:val="24"/>
          <w:szCs w:val="24"/>
        </w:rPr>
      </w:pPr>
    </w:p>
    <w:p w14:paraId="26D56E71" w14:textId="77777777" w:rsidR="00CA2ECB" w:rsidRDefault="00CA2ECB" w:rsidP="002A1134">
      <w:pPr>
        <w:pStyle w:val="BodyTextIndent"/>
        <w:widowControl/>
        <w:numPr>
          <w:ilvl w:val="0"/>
          <w:numId w:val="23"/>
        </w:numPr>
        <w:tabs>
          <w:tab w:val="clear" w:pos="1500"/>
          <w:tab w:val="num" w:pos="1574"/>
          <w:tab w:val="num" w:pos="3407"/>
        </w:tabs>
        <w:ind w:left="2869" w:hanging="709"/>
        <w:rPr>
          <w:i w:val="0"/>
          <w:iCs w:val="0"/>
          <w:sz w:val="24"/>
          <w:szCs w:val="24"/>
        </w:rPr>
      </w:pPr>
      <w:bookmarkStart w:id="435" w:name="_DV_M394"/>
      <w:bookmarkEnd w:id="435"/>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2A1134">
      <w:pPr>
        <w:pStyle w:val="BodyTextIndent"/>
        <w:widowControl/>
        <w:tabs>
          <w:tab w:val="left" w:pos="1161"/>
        </w:tabs>
        <w:ind w:left="2869" w:hanging="709"/>
        <w:rPr>
          <w:i w:val="0"/>
          <w:iCs w:val="0"/>
          <w:sz w:val="24"/>
          <w:szCs w:val="24"/>
        </w:rPr>
      </w:pPr>
    </w:p>
    <w:p w14:paraId="7F5246D6" w14:textId="22762C4A" w:rsidR="00CA2ECB" w:rsidRDefault="00CA2ECB" w:rsidP="002A1134">
      <w:pPr>
        <w:pStyle w:val="BodyTextIndent"/>
        <w:widowControl/>
        <w:numPr>
          <w:ilvl w:val="0"/>
          <w:numId w:val="23"/>
        </w:numPr>
        <w:tabs>
          <w:tab w:val="clear" w:pos="1500"/>
          <w:tab w:val="num" w:pos="1574"/>
          <w:tab w:val="num" w:pos="3407"/>
        </w:tabs>
        <w:ind w:left="2869" w:hanging="709"/>
        <w:rPr>
          <w:i w:val="0"/>
          <w:iCs w:val="0"/>
          <w:sz w:val="24"/>
          <w:szCs w:val="24"/>
        </w:rPr>
      </w:pPr>
      <w:bookmarkStart w:id="436" w:name="_DV_M395"/>
      <w:bookmarkEnd w:id="436"/>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w:t>
      </w:r>
      <w:r w:rsidR="007342F2">
        <w:rPr>
          <w:i w:val="0"/>
          <w:iCs w:val="0"/>
          <w:sz w:val="24"/>
          <w:szCs w:val="24"/>
        </w:rPr>
        <w:t xml:space="preserve">emailed </w:t>
      </w:r>
      <w:r>
        <w:rPr>
          <w:i w:val="0"/>
          <w:iCs w:val="0"/>
          <w:sz w:val="24"/>
          <w:szCs w:val="24"/>
        </w:rPr>
        <w:t xml:space="preserve">copy of the </w:t>
      </w:r>
      <w:r>
        <w:rPr>
          <w:b/>
          <w:bCs/>
          <w:i w:val="0"/>
          <w:iCs w:val="0"/>
          <w:sz w:val="24"/>
          <w:szCs w:val="24"/>
        </w:rPr>
        <w:t>STTEC Offer</w:t>
      </w:r>
      <w:r>
        <w:rPr>
          <w:i w:val="0"/>
          <w:iCs w:val="0"/>
          <w:sz w:val="24"/>
          <w:szCs w:val="24"/>
        </w:rPr>
        <w:t>.</w:t>
      </w:r>
    </w:p>
    <w:p w14:paraId="1274869E" w14:textId="77777777" w:rsidR="00CA2ECB" w:rsidRDefault="00CA2ECB" w:rsidP="002A1134">
      <w:pPr>
        <w:pStyle w:val="BodyTextIndent"/>
        <w:widowControl/>
        <w:ind w:left="2869" w:hanging="709"/>
        <w:rPr>
          <w:i w:val="0"/>
          <w:iCs w:val="0"/>
          <w:sz w:val="24"/>
          <w:szCs w:val="24"/>
        </w:rPr>
      </w:pPr>
    </w:p>
    <w:p w14:paraId="1B5D0D14" w14:textId="1D69B8CD" w:rsidR="00CA2ECB" w:rsidRDefault="00CA2ECB" w:rsidP="002A1134">
      <w:pPr>
        <w:pStyle w:val="BodyTextIndent"/>
        <w:widowControl/>
        <w:tabs>
          <w:tab w:val="left" w:pos="1134"/>
        </w:tabs>
        <w:ind w:left="1881" w:hanging="1161"/>
        <w:rPr>
          <w:i w:val="0"/>
          <w:iCs w:val="0"/>
          <w:sz w:val="24"/>
          <w:szCs w:val="24"/>
        </w:rPr>
      </w:pPr>
      <w:bookmarkStart w:id="437" w:name="_DV_M396"/>
      <w:bookmarkEnd w:id="437"/>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w:t>
      </w:r>
      <w:r w:rsidR="00CC7551">
        <w:rPr>
          <w:i w:val="0"/>
          <w:iCs w:val="0"/>
          <w:sz w:val="24"/>
          <w:szCs w:val="24"/>
        </w:rPr>
        <w:t xml:space="preserve">emailed </w:t>
      </w:r>
      <w:r>
        <w:rPr>
          <w:i w:val="0"/>
          <w:iCs w:val="0"/>
          <w:sz w:val="24"/>
          <w:szCs w:val="24"/>
        </w:rPr>
        <w:t xml:space="preserve">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r w:rsidR="004A5842">
        <w:rPr>
          <w:i w:val="0"/>
          <w:iCs w:val="0"/>
          <w:sz w:val="24"/>
          <w:szCs w:val="24"/>
        </w:rPr>
        <w:t xml:space="preserve">emailing </w:t>
      </w:r>
      <w:r>
        <w:rPr>
          <w:i w:val="0"/>
          <w:iCs w:val="0"/>
          <w:sz w:val="24"/>
          <w:szCs w:val="24"/>
        </w:rPr>
        <w:t xml:space="preserve">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2A1134">
      <w:pPr>
        <w:pStyle w:val="BodyTextIndent"/>
        <w:widowControl/>
        <w:ind w:left="1440"/>
        <w:rPr>
          <w:i w:val="0"/>
          <w:iCs w:val="0"/>
          <w:sz w:val="24"/>
          <w:szCs w:val="24"/>
        </w:rPr>
      </w:pPr>
    </w:p>
    <w:p w14:paraId="2866AD60" w14:textId="77777777" w:rsidR="00CA2ECB" w:rsidRDefault="00CA2ECB" w:rsidP="001157A7">
      <w:pPr>
        <w:pStyle w:val="BodyTextIndent"/>
        <w:widowControl/>
        <w:tabs>
          <w:tab w:val="left" w:pos="1161"/>
        </w:tabs>
        <w:ind w:left="1161" w:hanging="1161"/>
        <w:rPr>
          <w:i w:val="0"/>
          <w:iCs w:val="0"/>
          <w:sz w:val="24"/>
          <w:szCs w:val="24"/>
        </w:rPr>
      </w:pPr>
      <w:bookmarkStart w:id="438" w:name="_DV_M397"/>
      <w:bookmarkEnd w:id="438"/>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4DDB2CFA" w:rsidR="00CA2ECB" w:rsidRDefault="00CA2ECB" w:rsidP="002A1134">
      <w:pPr>
        <w:pStyle w:val="BodyTextIndent"/>
        <w:widowControl/>
        <w:tabs>
          <w:tab w:val="left" w:pos="1161"/>
          <w:tab w:val="left" w:pos="1843"/>
        </w:tabs>
        <w:ind w:left="2731" w:hanging="850"/>
        <w:rPr>
          <w:i w:val="0"/>
          <w:iCs w:val="0"/>
          <w:sz w:val="24"/>
          <w:szCs w:val="24"/>
        </w:rPr>
      </w:pPr>
      <w:bookmarkStart w:id="439" w:name="_DV_M398"/>
      <w:bookmarkEnd w:id="439"/>
      <w:r>
        <w:rPr>
          <w:i w:val="0"/>
          <w:iCs w:val="0"/>
          <w:sz w:val="24"/>
          <w:szCs w:val="24"/>
        </w:rPr>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2A1134">
      <w:pPr>
        <w:pStyle w:val="BodyTextIndent"/>
        <w:widowControl/>
        <w:tabs>
          <w:tab w:val="left" w:pos="1161"/>
        </w:tabs>
        <w:ind w:left="2731" w:hanging="850"/>
        <w:rPr>
          <w:i w:val="0"/>
          <w:iCs w:val="0"/>
          <w:sz w:val="24"/>
          <w:szCs w:val="24"/>
        </w:rPr>
      </w:pPr>
    </w:p>
    <w:p w14:paraId="246D786A" w14:textId="77777777" w:rsidR="00CA2ECB" w:rsidRDefault="00CA2ECB" w:rsidP="002A1134">
      <w:pPr>
        <w:pStyle w:val="BodyTextIndent"/>
        <w:widowControl/>
        <w:tabs>
          <w:tab w:val="left" w:pos="1806"/>
        </w:tabs>
        <w:ind w:left="2731" w:hanging="850"/>
        <w:rPr>
          <w:i w:val="0"/>
          <w:iCs w:val="0"/>
          <w:sz w:val="24"/>
          <w:szCs w:val="24"/>
        </w:rPr>
      </w:pPr>
      <w:bookmarkStart w:id="440" w:name="_DV_M399"/>
      <w:bookmarkEnd w:id="440"/>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2A1134">
      <w:pPr>
        <w:pStyle w:val="BodyTextIndent"/>
        <w:widowControl/>
        <w:tabs>
          <w:tab w:val="left" w:pos="774"/>
          <w:tab w:val="left" w:pos="1161"/>
        </w:tabs>
        <w:ind w:left="2049" w:hanging="1275"/>
        <w:rPr>
          <w:i w:val="0"/>
          <w:iCs w:val="0"/>
          <w:sz w:val="24"/>
          <w:szCs w:val="24"/>
        </w:rPr>
      </w:pPr>
      <w:bookmarkStart w:id="441" w:name="_DV_M400"/>
      <w:bookmarkEnd w:id="441"/>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1157A7">
      <w:pPr>
        <w:pStyle w:val="BodyTextIndent"/>
        <w:widowControl/>
        <w:tabs>
          <w:tab w:val="left" w:pos="774"/>
        </w:tabs>
        <w:ind w:left="0"/>
        <w:rPr>
          <w:i w:val="0"/>
          <w:iCs w:val="0"/>
          <w:sz w:val="24"/>
          <w:szCs w:val="24"/>
        </w:rPr>
      </w:pPr>
    </w:p>
    <w:p w14:paraId="331CAC91" w14:textId="6C595A85" w:rsidR="00CA2ECB" w:rsidRDefault="00CA2ECB" w:rsidP="002A1134">
      <w:pPr>
        <w:pStyle w:val="BodyTextIndent"/>
        <w:widowControl/>
        <w:tabs>
          <w:tab w:val="left" w:pos="1161"/>
          <w:tab w:val="left" w:pos="1843"/>
        </w:tabs>
        <w:ind w:left="2693" w:hanging="850"/>
        <w:rPr>
          <w:i w:val="0"/>
          <w:iCs w:val="0"/>
          <w:sz w:val="24"/>
          <w:szCs w:val="24"/>
        </w:rPr>
      </w:pPr>
      <w:bookmarkStart w:id="442" w:name="_DV_M401"/>
      <w:bookmarkEnd w:id="442"/>
      <w:r>
        <w:rPr>
          <w:i w:val="0"/>
          <w:iCs w:val="0"/>
          <w:sz w:val="24"/>
          <w:szCs w:val="24"/>
        </w:rPr>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2A1134">
      <w:pPr>
        <w:pStyle w:val="BodyTextIndent"/>
        <w:widowControl/>
        <w:tabs>
          <w:tab w:val="left" w:pos="774"/>
        </w:tabs>
        <w:ind w:left="2693" w:hanging="850"/>
        <w:rPr>
          <w:i w:val="0"/>
          <w:iCs w:val="0"/>
          <w:sz w:val="24"/>
          <w:szCs w:val="24"/>
        </w:rPr>
      </w:pPr>
    </w:p>
    <w:p w14:paraId="35CBF04B" w14:textId="3AF28924" w:rsidR="00CA2ECB" w:rsidRDefault="00CA2ECB" w:rsidP="002A1134">
      <w:pPr>
        <w:pStyle w:val="BodyTextIndent"/>
        <w:widowControl/>
        <w:tabs>
          <w:tab w:val="left" w:pos="1161"/>
          <w:tab w:val="left" w:pos="1843"/>
        </w:tabs>
        <w:ind w:left="2693" w:hanging="850"/>
        <w:rPr>
          <w:i w:val="0"/>
          <w:iCs w:val="0"/>
          <w:sz w:val="24"/>
          <w:szCs w:val="24"/>
        </w:rPr>
      </w:pPr>
      <w:bookmarkStart w:id="443" w:name="_DV_M402"/>
      <w:bookmarkEnd w:id="443"/>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2A1134">
      <w:pPr>
        <w:pStyle w:val="BodyTextIndent"/>
        <w:widowControl/>
        <w:tabs>
          <w:tab w:val="left" w:pos="1161"/>
        </w:tabs>
        <w:ind w:left="1881" w:hanging="1161"/>
        <w:rPr>
          <w:i w:val="0"/>
          <w:iCs w:val="0"/>
          <w:sz w:val="24"/>
          <w:szCs w:val="24"/>
        </w:rPr>
      </w:pPr>
      <w:bookmarkStart w:id="444" w:name="_DV_M403"/>
      <w:bookmarkEnd w:id="444"/>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0584086B" w:rsidR="00CA2ECB" w:rsidRDefault="00CA2ECB" w:rsidP="002A1134">
      <w:pPr>
        <w:pStyle w:val="BodyTextIndent"/>
        <w:widowControl/>
        <w:tabs>
          <w:tab w:val="left" w:pos="1161"/>
          <w:tab w:val="left" w:pos="1843"/>
        </w:tabs>
        <w:ind w:left="2923" w:hanging="763"/>
        <w:rPr>
          <w:i w:val="0"/>
          <w:iCs w:val="0"/>
          <w:sz w:val="24"/>
          <w:szCs w:val="24"/>
        </w:rPr>
      </w:pPr>
      <w:bookmarkStart w:id="445" w:name="_DV_M404"/>
      <w:bookmarkEnd w:id="445"/>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2A1134">
      <w:pPr>
        <w:pStyle w:val="BodyTextIndent"/>
        <w:widowControl/>
        <w:tabs>
          <w:tab w:val="left" w:pos="1843"/>
        </w:tabs>
        <w:ind w:left="2278" w:hanging="763"/>
        <w:rPr>
          <w:i w:val="0"/>
          <w:iCs w:val="0"/>
          <w:sz w:val="24"/>
          <w:szCs w:val="24"/>
        </w:rPr>
      </w:pPr>
    </w:p>
    <w:p w14:paraId="6B732F9C" w14:textId="35439849" w:rsidR="00CA2ECB" w:rsidRDefault="00CA2ECB" w:rsidP="002A1134">
      <w:pPr>
        <w:pStyle w:val="BodyTextIndent"/>
        <w:widowControl/>
        <w:tabs>
          <w:tab w:val="left" w:pos="1161"/>
          <w:tab w:val="left" w:pos="1843"/>
        </w:tabs>
        <w:ind w:left="2923" w:hanging="763"/>
        <w:rPr>
          <w:i w:val="0"/>
          <w:iCs w:val="0"/>
          <w:sz w:val="24"/>
          <w:szCs w:val="24"/>
        </w:rPr>
      </w:pPr>
      <w:bookmarkStart w:id="446" w:name="_DV_M405"/>
      <w:bookmarkEnd w:id="446"/>
      <w:r>
        <w:rPr>
          <w:i w:val="0"/>
          <w:iCs w:val="0"/>
          <w:sz w:val="24"/>
          <w:szCs w:val="24"/>
        </w:rPr>
        <w:t>2.</w:t>
      </w:r>
      <w:r>
        <w:rPr>
          <w:i w:val="0"/>
          <w:iCs w:val="0"/>
          <w:sz w:val="24"/>
          <w:szCs w:val="24"/>
        </w:rPr>
        <w:tab/>
        <w:t>maximum and minimum amount in MW requested;</w:t>
      </w:r>
    </w:p>
    <w:p w14:paraId="3CF670BA" w14:textId="77777777" w:rsidR="00CA2ECB" w:rsidRDefault="00CA2ECB" w:rsidP="002A1134">
      <w:pPr>
        <w:pStyle w:val="BodyTextIndent"/>
        <w:widowControl/>
        <w:tabs>
          <w:tab w:val="left" w:pos="1843"/>
        </w:tabs>
        <w:ind w:left="2278" w:hanging="763"/>
        <w:rPr>
          <w:i w:val="0"/>
          <w:iCs w:val="0"/>
          <w:sz w:val="24"/>
          <w:szCs w:val="24"/>
        </w:rPr>
      </w:pPr>
    </w:p>
    <w:p w14:paraId="554F6F8D" w14:textId="7D35F0D2" w:rsidR="00CA2ECB" w:rsidRDefault="00CA2ECB" w:rsidP="002A1134">
      <w:pPr>
        <w:pStyle w:val="BodyTextIndent"/>
        <w:widowControl/>
        <w:tabs>
          <w:tab w:val="left" w:pos="1161"/>
          <w:tab w:val="left" w:pos="1843"/>
        </w:tabs>
        <w:ind w:left="2923" w:hanging="763"/>
        <w:rPr>
          <w:i w:val="0"/>
          <w:iCs w:val="0"/>
          <w:sz w:val="24"/>
          <w:szCs w:val="24"/>
        </w:rPr>
      </w:pPr>
      <w:bookmarkStart w:id="447" w:name="_DV_M406"/>
      <w:bookmarkEnd w:id="447"/>
      <w:r>
        <w:rPr>
          <w:i w:val="0"/>
          <w:iCs w:val="0"/>
          <w:sz w:val="24"/>
          <w:szCs w:val="24"/>
        </w:rPr>
        <w:lastRenderedPageBreak/>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2A1134">
      <w:pPr>
        <w:pStyle w:val="BodyTextIndent"/>
        <w:widowControl/>
        <w:tabs>
          <w:tab w:val="left" w:pos="1843"/>
        </w:tabs>
        <w:ind w:left="2278" w:hanging="763"/>
        <w:rPr>
          <w:i w:val="0"/>
          <w:iCs w:val="0"/>
          <w:sz w:val="24"/>
          <w:szCs w:val="24"/>
        </w:rPr>
      </w:pPr>
    </w:p>
    <w:p w14:paraId="76E5C059" w14:textId="1964B35C" w:rsidR="00CA2ECB" w:rsidRDefault="00CA2ECB" w:rsidP="002A1134">
      <w:pPr>
        <w:pStyle w:val="BodyTextIndent"/>
        <w:widowControl/>
        <w:tabs>
          <w:tab w:val="left" w:pos="1161"/>
          <w:tab w:val="left" w:pos="1843"/>
        </w:tabs>
        <w:ind w:left="2923" w:hanging="763"/>
        <w:rPr>
          <w:i w:val="0"/>
          <w:iCs w:val="0"/>
          <w:sz w:val="24"/>
          <w:szCs w:val="24"/>
        </w:rPr>
      </w:pPr>
      <w:bookmarkStart w:id="448" w:name="_DV_M407"/>
      <w:bookmarkEnd w:id="448"/>
      <w:r>
        <w:rPr>
          <w:i w:val="0"/>
          <w:iCs w:val="0"/>
          <w:sz w:val="24"/>
          <w:szCs w:val="24"/>
        </w:rPr>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2A1134">
      <w:pPr>
        <w:pStyle w:val="BodyTextIndent"/>
        <w:widowControl/>
        <w:ind w:left="0" w:hanging="1161"/>
        <w:rPr>
          <w:i w:val="0"/>
          <w:iCs w:val="0"/>
          <w:sz w:val="24"/>
          <w:szCs w:val="24"/>
        </w:rPr>
      </w:pPr>
    </w:p>
    <w:p w14:paraId="12B798D5" w14:textId="77777777" w:rsidR="00CA2ECB" w:rsidRDefault="00CA2ECB" w:rsidP="002A1134">
      <w:pPr>
        <w:pStyle w:val="BodyTextIndent"/>
        <w:widowControl/>
        <w:tabs>
          <w:tab w:val="left" w:pos="1134"/>
        </w:tabs>
        <w:ind w:left="2268" w:hanging="1134"/>
        <w:rPr>
          <w:i w:val="0"/>
          <w:iCs w:val="0"/>
          <w:sz w:val="24"/>
          <w:szCs w:val="24"/>
        </w:rPr>
      </w:pPr>
      <w:bookmarkStart w:id="449" w:name="_DV_M408"/>
      <w:bookmarkEnd w:id="44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2A1134">
      <w:pPr>
        <w:pStyle w:val="BodyTextIndent"/>
        <w:widowControl/>
        <w:tabs>
          <w:tab w:val="left" w:pos="1161"/>
        </w:tabs>
        <w:ind w:left="1881" w:hanging="1161"/>
        <w:rPr>
          <w:i w:val="0"/>
          <w:iCs w:val="0"/>
          <w:sz w:val="24"/>
          <w:szCs w:val="24"/>
        </w:rPr>
      </w:pPr>
      <w:bookmarkStart w:id="450" w:name="_DV_M409"/>
      <w:bookmarkEnd w:id="450"/>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474188B1" w:rsidR="00CA2ECB" w:rsidRDefault="00CA2ECB" w:rsidP="002A1134">
      <w:pPr>
        <w:pStyle w:val="BodyTextIndent"/>
        <w:widowControl/>
        <w:tabs>
          <w:tab w:val="left" w:pos="1161"/>
          <w:tab w:val="left" w:pos="1843"/>
        </w:tabs>
        <w:ind w:left="2732" w:hanging="851"/>
        <w:rPr>
          <w:i w:val="0"/>
          <w:iCs w:val="0"/>
          <w:sz w:val="24"/>
          <w:szCs w:val="24"/>
        </w:rPr>
      </w:pPr>
      <w:bookmarkStart w:id="451" w:name="_DV_M410"/>
      <w:bookmarkEnd w:id="451"/>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2A1134">
      <w:pPr>
        <w:pStyle w:val="BodyTextIndent"/>
        <w:widowControl/>
        <w:tabs>
          <w:tab w:val="left" w:pos="1161"/>
        </w:tabs>
        <w:ind w:left="2732" w:hanging="851"/>
        <w:rPr>
          <w:i w:val="0"/>
          <w:iCs w:val="0"/>
          <w:sz w:val="24"/>
          <w:szCs w:val="24"/>
        </w:rPr>
      </w:pPr>
    </w:p>
    <w:p w14:paraId="653B1496" w14:textId="3825D7F3" w:rsidR="00CA2ECB" w:rsidRDefault="00CA2ECB" w:rsidP="002A1134">
      <w:pPr>
        <w:pStyle w:val="BodyTextIndent"/>
        <w:widowControl/>
        <w:tabs>
          <w:tab w:val="left" w:pos="1161"/>
          <w:tab w:val="left" w:pos="1843"/>
        </w:tabs>
        <w:ind w:left="2732" w:hanging="851"/>
        <w:rPr>
          <w:i w:val="0"/>
          <w:iCs w:val="0"/>
          <w:sz w:val="24"/>
          <w:szCs w:val="24"/>
        </w:rPr>
      </w:pPr>
      <w:bookmarkStart w:id="452" w:name="_DV_M411"/>
      <w:bookmarkEnd w:id="452"/>
      <w:r>
        <w:rPr>
          <w:i w:val="0"/>
          <w:iCs w:val="0"/>
          <w:sz w:val="24"/>
          <w:szCs w:val="24"/>
        </w:rPr>
        <w:t>2.</w:t>
      </w:r>
      <w:r>
        <w:rPr>
          <w:i w:val="0"/>
          <w:iCs w:val="0"/>
          <w:sz w:val="24"/>
          <w:szCs w:val="24"/>
        </w:rPr>
        <w:tab/>
        <w:t>maximum and minimum amount in MW requested,</w:t>
      </w:r>
    </w:p>
    <w:p w14:paraId="26919A48" w14:textId="77777777" w:rsidR="00CA2ECB" w:rsidRDefault="00CA2ECB" w:rsidP="002A1134">
      <w:pPr>
        <w:pStyle w:val="BodyTextIndent"/>
        <w:widowControl/>
        <w:tabs>
          <w:tab w:val="left" w:pos="1161"/>
        </w:tabs>
        <w:ind w:left="0" w:hanging="1419"/>
        <w:rPr>
          <w:i w:val="0"/>
          <w:iCs w:val="0"/>
          <w:sz w:val="24"/>
          <w:szCs w:val="24"/>
        </w:rPr>
      </w:pPr>
    </w:p>
    <w:p w14:paraId="3AD88EA7" w14:textId="56C6DEA9" w:rsidR="00CA2ECB" w:rsidRDefault="001157A7" w:rsidP="002A1134">
      <w:pPr>
        <w:pStyle w:val="BodyTextIndent"/>
        <w:widowControl/>
        <w:tabs>
          <w:tab w:val="left" w:pos="1161"/>
        </w:tabs>
        <w:ind w:left="1773" w:hanging="1134"/>
        <w:rPr>
          <w:i w:val="0"/>
          <w:iCs w:val="0"/>
          <w:sz w:val="24"/>
          <w:szCs w:val="24"/>
        </w:rPr>
      </w:pPr>
      <w:bookmarkStart w:id="453" w:name="_DV_M412"/>
      <w:bookmarkEnd w:id="453"/>
      <w:r>
        <w:rPr>
          <w:i w:val="0"/>
          <w:iCs w:val="0"/>
          <w:sz w:val="24"/>
          <w:szCs w:val="24"/>
        </w:rPr>
        <w:tab/>
      </w:r>
      <w:r w:rsidR="00CA2ECB">
        <w:rPr>
          <w:i w:val="0"/>
          <w:iCs w:val="0"/>
          <w:sz w:val="24"/>
          <w:szCs w:val="24"/>
        </w:rPr>
        <w:tab/>
        <w:t xml:space="preserve">in such form and manner as shall be prescribed by </w:t>
      </w:r>
      <w:r w:rsidR="00CA2ECB">
        <w:rPr>
          <w:b/>
          <w:bCs/>
          <w:i w:val="0"/>
          <w:iCs w:val="0"/>
          <w:sz w:val="24"/>
          <w:szCs w:val="24"/>
        </w:rPr>
        <w:t>The Company</w:t>
      </w:r>
      <w:r w:rsidR="00CA2ECB">
        <w:rPr>
          <w:i w:val="0"/>
          <w:iCs w:val="0"/>
          <w:sz w:val="24"/>
          <w:szCs w:val="24"/>
        </w:rPr>
        <w:t xml:space="preserve"> from time to time.</w:t>
      </w:r>
    </w:p>
    <w:p w14:paraId="20E575FC" w14:textId="77777777" w:rsidR="00CA2ECB" w:rsidRDefault="00CA2ECB" w:rsidP="002A1134">
      <w:pPr>
        <w:pStyle w:val="BodyTextIndent"/>
        <w:widowControl/>
        <w:tabs>
          <w:tab w:val="left" w:pos="1161"/>
        </w:tabs>
        <w:ind w:left="0"/>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2A1134">
      <w:pPr>
        <w:pStyle w:val="BodyTextIndent"/>
        <w:numPr>
          <w:ilvl w:val="1"/>
          <w:numId w:val="27"/>
        </w:numPr>
        <w:tabs>
          <w:tab w:val="clear" w:pos="360"/>
          <w:tab w:val="left" w:pos="0"/>
          <w:tab w:val="num" w:pos="993"/>
        </w:tabs>
        <w:ind w:left="851" w:hanging="851"/>
        <w:rPr>
          <w:i w:val="0"/>
          <w:iCs w:val="0"/>
          <w:sz w:val="24"/>
          <w:szCs w:val="24"/>
        </w:rPr>
      </w:pPr>
      <w:bookmarkStart w:id="454" w:name="_DV_M413"/>
      <w:bookmarkEnd w:id="454"/>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455" w:name="_DV_M414"/>
      <w:bookmarkEnd w:id="455"/>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456" w:name="_DV_M415"/>
      <w:bookmarkEnd w:id="456"/>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457" w:name="_DV_M416"/>
      <w:bookmarkEnd w:id="457"/>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458" w:name="_DV_M417"/>
      <w:bookmarkEnd w:id="458"/>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459" w:name="_DV_M418"/>
      <w:bookmarkEnd w:id="459"/>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460" w:name="_DV_M419"/>
      <w:bookmarkEnd w:id="460"/>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1" w:name="_DV_M420"/>
      <w:bookmarkEnd w:id="461"/>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2" w:name="_DV_M421"/>
      <w:bookmarkEnd w:id="462"/>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63" w:name="_DV_M422"/>
      <w:bookmarkEnd w:id="463"/>
      <w:r>
        <w:rPr>
          <w:i w:val="0"/>
          <w:iCs w:val="0"/>
          <w:sz w:val="24"/>
          <w:szCs w:val="24"/>
        </w:rPr>
        <w:lastRenderedPageBreak/>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BE35554" w:rsidR="00CA2ECB" w:rsidRDefault="00CA2ECB" w:rsidP="00CA2ECB">
      <w:pPr>
        <w:pStyle w:val="BodyTextIndent"/>
        <w:widowControl/>
        <w:tabs>
          <w:tab w:val="left" w:pos="1134"/>
        </w:tabs>
        <w:ind w:left="1161" w:hanging="1161"/>
        <w:rPr>
          <w:i w:val="0"/>
          <w:iCs w:val="0"/>
          <w:sz w:val="24"/>
          <w:szCs w:val="24"/>
        </w:rPr>
      </w:pPr>
      <w:bookmarkStart w:id="464" w:name="_DV_M423"/>
      <w:bookmarkEnd w:id="464"/>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5B4D74F2" w:rsidR="00CA2ECB" w:rsidRDefault="00CA2ECB" w:rsidP="00CA2ECB">
      <w:pPr>
        <w:pStyle w:val="BodyTextIndent"/>
        <w:widowControl/>
        <w:tabs>
          <w:tab w:val="left" w:pos="1134"/>
        </w:tabs>
        <w:ind w:left="1161" w:hanging="1161"/>
        <w:rPr>
          <w:b/>
          <w:bCs/>
          <w:i w:val="0"/>
          <w:iCs w:val="0"/>
          <w:sz w:val="24"/>
          <w:szCs w:val="24"/>
        </w:rPr>
      </w:pPr>
      <w:bookmarkStart w:id="465" w:name="_DV_M424"/>
      <w:bookmarkEnd w:id="465"/>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w:t>
      </w:r>
      <w:r w:rsidR="007C5E28">
        <w:rPr>
          <w:i w:val="0"/>
          <w:iCs w:val="0"/>
          <w:sz w:val="24"/>
          <w:szCs w:val="24"/>
        </w:rPr>
        <w:t xml:space="preserve">emailed </w:t>
      </w:r>
      <w:r>
        <w:rPr>
          <w:i w:val="0"/>
          <w:iCs w:val="0"/>
          <w:sz w:val="24"/>
          <w:szCs w:val="24"/>
        </w:rPr>
        <w:t xml:space="preserve">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466" w:name="_DV_M425"/>
      <w:bookmarkEnd w:id="466"/>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467" w:name="_DV_M426"/>
      <w:bookmarkEnd w:id="467"/>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468" w:name="_DV_M427"/>
      <w:bookmarkEnd w:id="468"/>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469" w:name="_DV_M428"/>
      <w:bookmarkEnd w:id="469"/>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470" w:name="_DV_M429"/>
      <w:bookmarkEnd w:id="470"/>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471" w:name="_DV_M430"/>
      <w:bookmarkEnd w:id="471"/>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472" w:name="_DV_M431"/>
      <w:bookmarkEnd w:id="472"/>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73" w:name="_DV_M432"/>
      <w:bookmarkEnd w:id="473"/>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74" w:name="_DV_M433"/>
      <w:bookmarkEnd w:id="474"/>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75" w:name="_DV_M434"/>
      <w:bookmarkEnd w:id="475"/>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76" w:name="_DV_M435"/>
      <w:bookmarkEnd w:id="476"/>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29"/>
        </w:numPr>
        <w:tabs>
          <w:tab w:val="left" w:pos="1134"/>
        </w:tabs>
        <w:rPr>
          <w:i w:val="0"/>
          <w:iCs w:val="0"/>
          <w:sz w:val="24"/>
          <w:szCs w:val="24"/>
        </w:rPr>
      </w:pPr>
      <w:bookmarkStart w:id="477" w:name="_DV_M436"/>
      <w:bookmarkEnd w:id="477"/>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478" w:name="_DV_M437"/>
      <w:bookmarkEnd w:id="478"/>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479" w:name="_DV_M438"/>
      <w:bookmarkEnd w:id="479"/>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480" w:name="_DV_M439"/>
      <w:bookmarkEnd w:id="480"/>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481" w:name="_DV_M440"/>
      <w:bookmarkEnd w:id="481"/>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482" w:name="_DV_M441"/>
      <w:bookmarkEnd w:id="482"/>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483" w:name="_DV_M442"/>
      <w:bookmarkEnd w:id="483"/>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484" w:name="_DV_M443"/>
      <w:bookmarkEnd w:id="484"/>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485" w:name="_DV_M444"/>
      <w:bookmarkEnd w:id="485"/>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486" w:name="_DV_M445"/>
      <w:bookmarkEnd w:id="486"/>
      <w:r>
        <w:rPr>
          <w:i w:val="0"/>
          <w:iCs w:val="0"/>
          <w:sz w:val="24"/>
          <w:szCs w:val="24"/>
        </w:rPr>
        <w:lastRenderedPageBreak/>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487" w:name="_DV_M446"/>
      <w:bookmarkEnd w:id="487"/>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488" w:name="_DV_M447"/>
      <w:bookmarkEnd w:id="488"/>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489" w:name="_DV_M448"/>
      <w:bookmarkEnd w:id="489"/>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490" w:name="_DV_M449"/>
      <w:bookmarkEnd w:id="490"/>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491" w:name="_DV_M450"/>
      <w:bookmarkEnd w:id="491"/>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492" w:name="_DV_M451"/>
      <w:bookmarkEnd w:id="492"/>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3" w:name="_DV_M452"/>
      <w:bookmarkEnd w:id="493"/>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494" w:name="_DV_M453"/>
      <w:bookmarkEnd w:id="494"/>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458C4473" w:rsidR="00CA2ECB" w:rsidRDefault="00CA2ECB" w:rsidP="00CA2ECB">
      <w:pPr>
        <w:pStyle w:val="BodyTextIndent"/>
        <w:widowControl/>
        <w:numPr>
          <w:ilvl w:val="0"/>
          <w:numId w:val="31"/>
        </w:numPr>
        <w:tabs>
          <w:tab w:val="left" w:pos="1854"/>
          <w:tab w:val="num" w:pos="2041"/>
        </w:tabs>
        <w:rPr>
          <w:i w:val="0"/>
          <w:iCs w:val="0"/>
          <w:sz w:val="24"/>
          <w:szCs w:val="24"/>
        </w:rPr>
      </w:pPr>
      <w:bookmarkStart w:id="495" w:name="_DV_M454"/>
      <w:bookmarkEnd w:id="495"/>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952BB1">
        <w:rPr>
          <w:i w:val="0"/>
          <w:iCs w:val="0"/>
          <w:sz w:val="24"/>
          <w:szCs w:val="24"/>
        </w:rPr>
        <w:t xml:space="preserve">emailed </w:t>
      </w:r>
      <w:r>
        <w:rPr>
          <w:i w:val="0"/>
          <w:iCs w:val="0"/>
          <w:sz w:val="24"/>
          <w:szCs w:val="24"/>
        </w:rPr>
        <w:t xml:space="preserve">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496" w:name="_DV_M455"/>
      <w:bookmarkEnd w:id="496"/>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7" w:name="_DV_M456"/>
      <w:bookmarkEnd w:id="497"/>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28"/>
        </w:numPr>
        <w:tabs>
          <w:tab w:val="left" w:pos="1854"/>
        </w:tabs>
        <w:rPr>
          <w:b/>
          <w:bCs/>
          <w:i w:val="0"/>
          <w:iCs w:val="0"/>
          <w:sz w:val="24"/>
          <w:szCs w:val="24"/>
        </w:rPr>
      </w:pPr>
      <w:bookmarkStart w:id="498" w:name="_DV_M457"/>
      <w:bookmarkEnd w:id="498"/>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28"/>
        </w:numPr>
        <w:tabs>
          <w:tab w:val="left" w:pos="1854"/>
        </w:tabs>
        <w:rPr>
          <w:i w:val="0"/>
          <w:iCs w:val="0"/>
          <w:sz w:val="24"/>
          <w:szCs w:val="24"/>
        </w:rPr>
      </w:pPr>
      <w:bookmarkStart w:id="499" w:name="_DV_M458"/>
      <w:bookmarkEnd w:id="499"/>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312AD621" w:rsidR="00CA2ECB" w:rsidRDefault="00CA2ECB" w:rsidP="00CA2ECB">
      <w:pPr>
        <w:pStyle w:val="BodyTextIndent"/>
        <w:widowControl/>
        <w:numPr>
          <w:ilvl w:val="0"/>
          <w:numId w:val="28"/>
        </w:numPr>
        <w:tabs>
          <w:tab w:val="left" w:pos="1854"/>
        </w:tabs>
        <w:rPr>
          <w:i w:val="0"/>
          <w:iCs w:val="0"/>
          <w:sz w:val="24"/>
          <w:szCs w:val="24"/>
        </w:rPr>
      </w:pPr>
      <w:bookmarkStart w:id="500" w:name="_DV_M459"/>
      <w:bookmarkEnd w:id="500"/>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C44807">
        <w:rPr>
          <w:i w:val="0"/>
          <w:iCs w:val="0"/>
          <w:sz w:val="24"/>
          <w:szCs w:val="24"/>
        </w:rPr>
        <w:t xml:space="preserve">emailed </w:t>
      </w:r>
      <w:r>
        <w:rPr>
          <w:i w:val="0"/>
          <w:iCs w:val="0"/>
          <w:sz w:val="24"/>
          <w:szCs w:val="24"/>
        </w:rPr>
        <w:t xml:space="preserve">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501" w:name="_DV_M460"/>
      <w:bookmarkEnd w:id="501"/>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A1793AB" w:rsidR="00CA2ECB" w:rsidRDefault="00CA2ECB" w:rsidP="00CA2ECB">
      <w:pPr>
        <w:pStyle w:val="BodyTextIndent"/>
        <w:widowControl/>
        <w:numPr>
          <w:ilvl w:val="3"/>
          <w:numId w:val="30"/>
        </w:numPr>
        <w:tabs>
          <w:tab w:val="left" w:pos="1134"/>
        </w:tabs>
        <w:rPr>
          <w:i w:val="0"/>
          <w:iCs w:val="0"/>
          <w:sz w:val="24"/>
          <w:szCs w:val="24"/>
        </w:rPr>
      </w:pPr>
      <w:bookmarkStart w:id="502" w:name="_DV_M461"/>
      <w:bookmarkEnd w:id="502"/>
      <w:r>
        <w:rPr>
          <w:i w:val="0"/>
          <w:iCs w:val="0"/>
          <w:sz w:val="24"/>
          <w:szCs w:val="24"/>
        </w:rPr>
        <w:lastRenderedPageBreak/>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w:t>
      </w:r>
      <w:r w:rsidR="00E50622">
        <w:rPr>
          <w:i w:val="0"/>
          <w:iCs w:val="0"/>
          <w:sz w:val="24"/>
          <w:szCs w:val="24"/>
        </w:rPr>
        <w:t xml:space="preserve">emailed </w:t>
      </w:r>
      <w:r>
        <w:rPr>
          <w:i w:val="0"/>
          <w:iCs w:val="0"/>
          <w:sz w:val="24"/>
          <w:szCs w:val="24"/>
        </w:rPr>
        <w:t xml:space="preserve">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r w:rsidR="00E50622">
        <w:rPr>
          <w:i w:val="0"/>
          <w:iCs w:val="0"/>
          <w:sz w:val="24"/>
          <w:szCs w:val="24"/>
        </w:rPr>
        <w:t xml:space="preserve">emailing </w:t>
      </w:r>
      <w:r>
        <w:rPr>
          <w:i w:val="0"/>
          <w:iCs w:val="0"/>
          <w:sz w:val="24"/>
          <w:szCs w:val="24"/>
        </w:rPr>
        <w:t xml:space="preserve">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588ED8C" w:rsidR="00CA2ECB" w:rsidRDefault="00CA2ECB" w:rsidP="00CA2ECB">
      <w:pPr>
        <w:pStyle w:val="BodyTextIndent"/>
        <w:widowControl/>
        <w:tabs>
          <w:tab w:val="left" w:pos="1134"/>
        </w:tabs>
        <w:ind w:left="1161" w:hanging="1161"/>
        <w:rPr>
          <w:i w:val="0"/>
          <w:iCs w:val="0"/>
          <w:sz w:val="24"/>
          <w:szCs w:val="24"/>
        </w:rPr>
      </w:pPr>
      <w:bookmarkStart w:id="503" w:name="_DV_M462"/>
      <w:bookmarkEnd w:id="503"/>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F632F7">
        <w:rPr>
          <w:i w:val="0"/>
          <w:iCs w:val="0"/>
          <w:sz w:val="24"/>
          <w:szCs w:val="24"/>
        </w:rPr>
        <w:t xml:space="preserve">emailed </w:t>
      </w:r>
      <w:r>
        <w:rPr>
          <w:i w:val="0"/>
          <w:iCs w:val="0"/>
          <w:sz w:val="24"/>
          <w:szCs w:val="24"/>
        </w:rPr>
        <w:t xml:space="preserve">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504" w:name="_DV_M463"/>
      <w:bookmarkEnd w:id="504"/>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505" w:name="_DV_M464"/>
      <w:bookmarkEnd w:id="505"/>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506" w:name="_DV_M465"/>
      <w:bookmarkEnd w:id="506"/>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507" w:name="_DV_M466"/>
      <w:bookmarkEnd w:id="507"/>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508" w:name="_DV_M467"/>
      <w:bookmarkEnd w:id="508"/>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09" w:name="_DV_M468"/>
      <w:bookmarkEnd w:id="50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10" w:name="_DV_M469"/>
      <w:bookmarkEnd w:id="510"/>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11" w:name="_DV_M470"/>
      <w:bookmarkEnd w:id="511"/>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12" w:name="_DV_M471"/>
      <w:bookmarkEnd w:id="51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513" w:name="_DV_M472"/>
      <w:bookmarkEnd w:id="513"/>
      <w:r>
        <w:rPr>
          <w:i w:val="0"/>
          <w:iCs w:val="0"/>
          <w:sz w:val="24"/>
          <w:szCs w:val="24"/>
        </w:rPr>
        <w:lastRenderedPageBreak/>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514" w:name="_DV_M473"/>
      <w:bookmarkEnd w:id="514"/>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15" w:name="_DV_M474"/>
      <w:bookmarkEnd w:id="515"/>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16" w:name="_DV_M475"/>
      <w:bookmarkEnd w:id="516"/>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517" w:name="_DV_M476"/>
      <w:bookmarkEnd w:id="517"/>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518" w:name="_DV_M477"/>
      <w:bookmarkEnd w:id="518"/>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519" w:name="_DV_M478"/>
      <w:bookmarkEnd w:id="519"/>
      <w:r>
        <w:tab/>
      </w:r>
    </w:p>
    <w:p w14:paraId="2D6EFDDD" w14:textId="77777777" w:rsidR="00CA2ECB" w:rsidRDefault="00CA2ECB" w:rsidP="00CA2ECB">
      <w:pPr>
        <w:pStyle w:val="Heading3"/>
        <w:tabs>
          <w:tab w:val="clear" w:pos="851"/>
        </w:tabs>
      </w:pPr>
      <w:bookmarkStart w:id="520" w:name="_DV_M479"/>
      <w:bookmarkEnd w:id="520"/>
      <w:r>
        <w:t>Change from “NGC” to “The Company”</w:t>
      </w:r>
    </w:p>
    <w:p w14:paraId="160DD7FC" w14:textId="77777777" w:rsidR="00CA2ECB" w:rsidRPr="00971EAC" w:rsidRDefault="00CA2ECB" w:rsidP="00CA2ECB">
      <w:pPr>
        <w:pStyle w:val="NormalIndent"/>
        <w:widowControl/>
        <w:rPr>
          <w:rFonts w:ascii="Arial" w:hAnsi="Arial" w:cs="Arial"/>
        </w:rPr>
      </w:pPr>
      <w:bookmarkStart w:id="521" w:name="_DV_M480"/>
      <w:bookmarkEnd w:id="521"/>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522" w:name="_DV_M481"/>
      <w:bookmarkEnd w:id="522"/>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523" w:name="_DV_M482"/>
      <w:bookmarkEnd w:id="523"/>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524" w:name="_DV_M483"/>
      <w:bookmarkEnd w:id="524"/>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525" w:name="_DV_M484"/>
      <w:bookmarkEnd w:id="525"/>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526" w:name="_DV_M485"/>
      <w:bookmarkEnd w:id="526"/>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27" w:name="_DV_M486"/>
      <w:bookmarkEnd w:id="527"/>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28" w:name="_DV_M487"/>
      <w:bookmarkEnd w:id="528"/>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29" w:name="_DV_M488"/>
      <w:bookmarkEnd w:id="529"/>
      <w:r>
        <w:rPr>
          <w:i w:val="0"/>
          <w:iCs w:val="0"/>
          <w:sz w:val="24"/>
          <w:szCs w:val="24"/>
        </w:rPr>
        <w:lastRenderedPageBreak/>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30" w:name="_DV_M489"/>
      <w:bookmarkEnd w:id="530"/>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210DF964" w:rsidR="00CA2ECB" w:rsidRDefault="00CA2ECB" w:rsidP="00CA2ECB">
      <w:pPr>
        <w:pStyle w:val="BodyTextIndent"/>
        <w:widowControl/>
        <w:tabs>
          <w:tab w:val="left" w:pos="1134"/>
        </w:tabs>
        <w:ind w:left="1161" w:hanging="1161"/>
        <w:rPr>
          <w:i w:val="0"/>
          <w:iCs w:val="0"/>
          <w:sz w:val="24"/>
          <w:szCs w:val="24"/>
        </w:rPr>
      </w:pPr>
      <w:bookmarkStart w:id="531" w:name="_DV_M490"/>
      <w:bookmarkEnd w:id="531"/>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3025299A" w:rsidR="00CA2ECB" w:rsidRDefault="00CA2ECB" w:rsidP="00CA2ECB">
      <w:pPr>
        <w:pStyle w:val="BodyTextIndent"/>
        <w:widowControl/>
        <w:tabs>
          <w:tab w:val="left" w:pos="1134"/>
        </w:tabs>
        <w:ind w:left="1161" w:hanging="1161"/>
        <w:rPr>
          <w:b/>
          <w:bCs/>
          <w:i w:val="0"/>
          <w:iCs w:val="0"/>
          <w:sz w:val="24"/>
          <w:szCs w:val="24"/>
        </w:rPr>
      </w:pPr>
      <w:bookmarkStart w:id="532" w:name="_DV_M491"/>
      <w:bookmarkEnd w:id="532"/>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r w:rsidR="002E3600">
        <w:rPr>
          <w:i w:val="0"/>
          <w:iCs w:val="0"/>
          <w:sz w:val="24"/>
          <w:szCs w:val="24"/>
        </w:rPr>
        <w:t xml:space="preserve">emailed </w:t>
      </w:r>
      <w:r>
        <w:rPr>
          <w:i w:val="0"/>
          <w:iCs w:val="0"/>
          <w:sz w:val="24"/>
          <w:szCs w:val="24"/>
        </w:rPr>
        <w:t xml:space="preserve">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533" w:name="_DV_M492"/>
      <w:bookmarkEnd w:id="533"/>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6"/>
        </w:numPr>
        <w:tabs>
          <w:tab w:val="num" w:pos="1170"/>
        </w:tabs>
        <w:ind w:left="1170" w:hanging="1170"/>
        <w:rPr>
          <w:i w:val="0"/>
          <w:iCs w:val="0"/>
          <w:sz w:val="24"/>
          <w:szCs w:val="24"/>
        </w:rPr>
      </w:pPr>
      <w:bookmarkStart w:id="534" w:name="_DV_M493"/>
      <w:bookmarkEnd w:id="534"/>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535" w:name="_DV_M494"/>
      <w:bookmarkEnd w:id="535"/>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536" w:name="_DV_M495"/>
      <w:bookmarkEnd w:id="536"/>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537" w:name="_DV_M496"/>
      <w:bookmarkEnd w:id="537"/>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538" w:name="_DV_M497"/>
      <w:bookmarkEnd w:id="538"/>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539" w:name="_DV_M498"/>
      <w:bookmarkEnd w:id="539"/>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540" w:name="_DV_M499"/>
      <w:bookmarkEnd w:id="540"/>
      <w:r>
        <w:rPr>
          <w:i w:val="0"/>
          <w:iCs w:val="0"/>
          <w:sz w:val="24"/>
          <w:szCs w:val="24"/>
        </w:rPr>
        <w:lastRenderedPageBreak/>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541" w:name="_DV_M500"/>
      <w:bookmarkEnd w:id="541"/>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542" w:name="_DV_M501"/>
      <w:bookmarkEnd w:id="542"/>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43" w:name="_DV_M502"/>
      <w:bookmarkEnd w:id="543"/>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44" w:name="_DV_M503"/>
      <w:bookmarkEnd w:id="544"/>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45" w:name="_DV_M504"/>
      <w:bookmarkEnd w:id="545"/>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46" w:name="_DV_M505"/>
      <w:bookmarkEnd w:id="546"/>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547" w:name="_DV_M506"/>
      <w:bookmarkEnd w:id="547"/>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548" w:name="_DV_M507"/>
      <w:bookmarkEnd w:id="548"/>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549" w:name="_DV_M508"/>
      <w:bookmarkEnd w:id="549"/>
      <w:r>
        <w:rPr>
          <w:i w:val="0"/>
          <w:iCs w:val="0"/>
          <w:sz w:val="24"/>
          <w:szCs w:val="24"/>
        </w:rPr>
        <w:lastRenderedPageBreak/>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550" w:name="_DV_M509"/>
      <w:bookmarkEnd w:id="550"/>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551" w:name="_DV_M510"/>
      <w:bookmarkEnd w:id="551"/>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552" w:name="_DV_M511"/>
      <w:bookmarkEnd w:id="552"/>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553" w:name="_DV_M512"/>
      <w:bookmarkEnd w:id="553"/>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554" w:name="_DV_M513"/>
      <w:bookmarkEnd w:id="554"/>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555" w:name="_DV_M514"/>
      <w:bookmarkEnd w:id="555"/>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556" w:name="_DV_M515"/>
      <w:bookmarkEnd w:id="556"/>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557" w:name="_DV_M516"/>
      <w:bookmarkEnd w:id="557"/>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558" w:name="_DV_M517"/>
      <w:bookmarkEnd w:id="558"/>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559" w:name="_DV_M518"/>
      <w:bookmarkEnd w:id="559"/>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60" w:name="_DV_M519"/>
      <w:bookmarkEnd w:id="560"/>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61" w:name="_DV_M520"/>
      <w:bookmarkEnd w:id="561"/>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w:t>
      </w:r>
      <w:r>
        <w:rPr>
          <w:b/>
          <w:bCs/>
          <w:i w:val="0"/>
          <w:iCs w:val="0"/>
          <w:sz w:val="24"/>
          <w:szCs w:val="24"/>
        </w:rPr>
        <w:lastRenderedPageBreak/>
        <w:t xml:space="preserve">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62" w:name="_DV_M521"/>
      <w:bookmarkEnd w:id="562"/>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1CB9BC3C" w:rsidR="00CA2ECB" w:rsidRDefault="00CA2ECB" w:rsidP="00CA2ECB">
      <w:pPr>
        <w:pStyle w:val="BodyTextIndent"/>
        <w:widowControl/>
        <w:tabs>
          <w:tab w:val="left" w:pos="1161"/>
          <w:tab w:val="left" w:pos="1800"/>
        </w:tabs>
        <w:ind w:left="1806" w:hanging="1806"/>
        <w:rPr>
          <w:i w:val="0"/>
          <w:iCs w:val="0"/>
          <w:sz w:val="24"/>
          <w:szCs w:val="24"/>
        </w:rPr>
      </w:pPr>
      <w:bookmarkStart w:id="563" w:name="_DV_M522"/>
      <w:bookmarkEnd w:id="563"/>
      <w:r>
        <w:rPr>
          <w:i w:val="0"/>
          <w:iCs w:val="0"/>
          <w:sz w:val="24"/>
          <w:szCs w:val="24"/>
        </w:rPr>
        <w:tab/>
        <w:t>(iv)</w:t>
      </w:r>
      <w:r>
        <w:rPr>
          <w:i w:val="0"/>
          <w:iCs w:val="0"/>
          <w:sz w:val="24"/>
          <w:szCs w:val="24"/>
        </w:rPr>
        <w:tab/>
        <w:t xml:space="preserve">be open for acceptance by receipt of the </w:t>
      </w:r>
      <w:r w:rsidR="00F82502">
        <w:rPr>
          <w:i w:val="0"/>
          <w:iCs w:val="0"/>
          <w:sz w:val="24"/>
          <w:szCs w:val="24"/>
        </w:rPr>
        <w:t xml:space="preserve">emailed </w:t>
      </w:r>
      <w:r>
        <w:rPr>
          <w:i w:val="0"/>
          <w:iCs w:val="0"/>
          <w:sz w:val="24"/>
          <w:szCs w:val="24"/>
        </w:rPr>
        <w:t xml:space="preserve">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1C77019F" w:rsidR="00CA2ECB" w:rsidRDefault="00CA2ECB" w:rsidP="00CA2ECB">
      <w:pPr>
        <w:pStyle w:val="BodyTextIndent"/>
        <w:widowControl/>
        <w:tabs>
          <w:tab w:val="left" w:pos="1134"/>
        </w:tabs>
        <w:ind w:left="1161" w:hanging="1161"/>
        <w:rPr>
          <w:i w:val="0"/>
          <w:iCs w:val="0"/>
          <w:sz w:val="24"/>
          <w:szCs w:val="24"/>
        </w:rPr>
      </w:pPr>
      <w:bookmarkStart w:id="564" w:name="_DV_M523"/>
      <w:bookmarkEnd w:id="564"/>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w:t>
      </w:r>
      <w:r w:rsidR="009826A8">
        <w:rPr>
          <w:i w:val="0"/>
          <w:iCs w:val="0"/>
          <w:sz w:val="24"/>
          <w:szCs w:val="24"/>
        </w:rPr>
        <w:t xml:space="preserve">emailing </w:t>
      </w:r>
      <w:r>
        <w:rPr>
          <w:i w:val="0"/>
          <w:iCs w:val="0"/>
          <w:sz w:val="24"/>
          <w:szCs w:val="24"/>
        </w:rPr>
        <w:t xml:space="preserve">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565" w:name="_DV_M524"/>
      <w:bookmarkEnd w:id="565"/>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566" w:name="_DV_M525"/>
      <w:bookmarkEnd w:id="566"/>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567" w:name="_DV_M526"/>
      <w:bookmarkEnd w:id="567"/>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8" w:name="_DV_M527"/>
      <w:bookmarkEnd w:id="56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9" w:name="_DV_M528"/>
      <w:bookmarkEnd w:id="569"/>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0" w:name="_DV_M529"/>
      <w:bookmarkEnd w:id="570"/>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1" w:name="_DV_M530"/>
      <w:bookmarkEnd w:id="57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572" w:name="_DV_M531"/>
      <w:bookmarkEnd w:id="572"/>
      <w:r>
        <w:rPr>
          <w:i w:val="0"/>
          <w:iCs w:val="0"/>
          <w:sz w:val="24"/>
          <w:szCs w:val="24"/>
        </w:rPr>
        <w:lastRenderedPageBreak/>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3" w:name="_DV_M532"/>
      <w:bookmarkEnd w:id="573"/>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74" w:name="_DV_M533"/>
      <w:bookmarkEnd w:id="57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5" w:name="_DV_M534"/>
      <w:bookmarkEnd w:id="575"/>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6" w:name="_DV_M535"/>
      <w:bookmarkEnd w:id="576"/>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7" w:name="_DV_M536"/>
      <w:bookmarkEnd w:id="57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578" w:name="_DV_M537"/>
      <w:bookmarkEnd w:id="57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9" w:name="_DV_M538"/>
      <w:bookmarkEnd w:id="579"/>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80" w:name="_DV_M539"/>
      <w:bookmarkEnd w:id="58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81" w:name="_DV_M540"/>
      <w:bookmarkEnd w:id="581"/>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82" w:name="_DV_M541"/>
      <w:bookmarkEnd w:id="582"/>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83" w:name="_DV_M542"/>
      <w:bookmarkEnd w:id="58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584" w:name="_DV_M543"/>
      <w:bookmarkEnd w:id="58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85" w:name="_DV_M544"/>
      <w:bookmarkEnd w:id="585"/>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1C85F09A" w:rsidR="00CA2ECB" w:rsidRDefault="00CA2ECB" w:rsidP="00CA2ECB">
      <w:pPr>
        <w:pStyle w:val="BodyTextIndent"/>
        <w:widowControl/>
        <w:numPr>
          <w:ilvl w:val="3"/>
          <w:numId w:val="35"/>
        </w:numPr>
        <w:tabs>
          <w:tab w:val="left" w:pos="1134"/>
          <w:tab w:val="left" w:pos="1161"/>
        </w:tabs>
        <w:rPr>
          <w:i w:val="0"/>
          <w:iCs w:val="0"/>
          <w:sz w:val="24"/>
          <w:szCs w:val="24"/>
        </w:rPr>
      </w:pPr>
      <w:bookmarkStart w:id="586" w:name="_DV_M545"/>
      <w:bookmarkEnd w:id="586"/>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87" w:name="_DV_M546"/>
      <w:bookmarkEnd w:id="587"/>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85D92">
      <w:pPr>
        <w:pStyle w:val="Heading3"/>
        <w:tabs>
          <w:tab w:val="clear" w:pos="851"/>
        </w:tabs>
      </w:pPr>
      <w:bookmarkStart w:id="588" w:name="_DV_M547"/>
      <w:bookmarkEnd w:id="588"/>
      <w:r>
        <w:t xml:space="preserve">Embedded Generator MW Register </w:t>
      </w:r>
    </w:p>
    <w:p w14:paraId="35D50DC5" w14:textId="1EDA6377" w:rsidR="00655E9A" w:rsidRPr="00655E9A" w:rsidRDefault="00655E9A" w:rsidP="002A1134">
      <w:pPr>
        <w:widowControl/>
        <w:numPr>
          <w:ilvl w:val="2"/>
          <w:numId w:val="38"/>
        </w:numPr>
        <w:tabs>
          <w:tab w:val="num" w:pos="1134"/>
        </w:tabs>
        <w:ind w:left="855" w:hanging="855"/>
        <w:jc w:val="both"/>
        <w:rPr>
          <w:rFonts w:ascii="Arial" w:hAnsi="Arial" w:cs="Arial"/>
        </w:rPr>
      </w:pPr>
      <w:bookmarkStart w:id="589" w:name="_DV_M548"/>
      <w:bookmarkEnd w:id="589"/>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2A1134">
      <w:pPr>
        <w:tabs>
          <w:tab w:val="num" w:pos="1134"/>
        </w:tabs>
        <w:ind w:left="855" w:hanging="855"/>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lastRenderedPageBreak/>
        <w:tab/>
      </w:r>
      <w:r w:rsidR="00CA2ECB">
        <w:rPr>
          <w:rFonts w:ascii="Arial" w:hAnsi="Arial" w:cs="Arial"/>
        </w:rPr>
        <w:t>recording the details set out in 6.34.2.</w:t>
      </w:r>
    </w:p>
    <w:p w14:paraId="01E068F9" w14:textId="77777777" w:rsidR="00CA2ECB" w:rsidRDefault="00CA2ECB" w:rsidP="002A1134">
      <w:pPr>
        <w:widowControl/>
        <w:tabs>
          <w:tab w:val="left" w:pos="-1440"/>
        </w:tabs>
        <w:ind w:left="855" w:hanging="855"/>
        <w:rPr>
          <w:rFonts w:ascii="Arial" w:hAnsi="Arial" w:cs="Arial"/>
        </w:rPr>
      </w:pPr>
    </w:p>
    <w:p w14:paraId="1927B7A1" w14:textId="7C700942" w:rsidR="00CA2ECB" w:rsidRDefault="00CA2ECB" w:rsidP="002A1134">
      <w:pPr>
        <w:widowControl/>
        <w:numPr>
          <w:ilvl w:val="2"/>
          <w:numId w:val="38"/>
        </w:numPr>
        <w:tabs>
          <w:tab w:val="clear" w:pos="714"/>
          <w:tab w:val="num" w:pos="0"/>
        </w:tabs>
        <w:ind w:left="851" w:hanging="855"/>
        <w:jc w:val="both"/>
        <w:rPr>
          <w:rFonts w:ascii="Arial" w:hAnsi="Arial" w:cs="Arial"/>
        </w:rPr>
      </w:pPr>
      <w:bookmarkStart w:id="590" w:name="_DV_M549"/>
      <w:bookmarkEnd w:id="590"/>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17C4B2F3" w:rsidR="00CA2ECB" w:rsidRDefault="00CA2ECB" w:rsidP="00CA2ECB">
      <w:pPr>
        <w:widowControl/>
        <w:numPr>
          <w:ilvl w:val="0"/>
          <w:numId w:val="37"/>
        </w:numPr>
        <w:ind w:left="1560" w:hanging="426"/>
        <w:jc w:val="both"/>
        <w:rPr>
          <w:rFonts w:ascii="Arial" w:hAnsi="Arial" w:cs="Arial"/>
        </w:rPr>
      </w:pPr>
      <w:bookmarkStart w:id="591" w:name="_DV_M550"/>
      <w:bookmarkEnd w:id="591"/>
      <w:r>
        <w:rPr>
          <w:rFonts w:ascii="Arial" w:hAnsi="Arial" w:cs="Arial"/>
        </w:rPr>
        <w:t xml:space="preserve">the name of </w:t>
      </w:r>
      <w:r>
        <w:rPr>
          <w:rFonts w:ascii="Arial" w:hAnsi="Arial" w:cs="Arial"/>
          <w:b/>
          <w:bCs/>
        </w:rPr>
        <w:t xml:space="preserve">Embedded </w:t>
      </w:r>
      <w:proofErr w:type="spellStart"/>
      <w:r>
        <w:rPr>
          <w:rFonts w:ascii="Arial" w:hAnsi="Arial" w:cs="Arial"/>
          <w:b/>
          <w:bCs/>
        </w:rPr>
        <w:t>Generator’s</w:t>
      </w:r>
      <w:proofErr w:type="spellEnd"/>
      <w:r>
        <w:rPr>
          <w:rFonts w:ascii="Arial" w:hAnsi="Arial" w:cs="Arial"/>
          <w:b/>
          <w:bCs/>
        </w:rPr>
        <w:t xml:space="preserve"> </w:t>
      </w:r>
      <w:r>
        <w:rPr>
          <w:rFonts w:ascii="Arial" w:hAnsi="Arial" w:cs="Arial"/>
        </w:rPr>
        <w:t xml:space="preserve">who have a </w:t>
      </w:r>
      <w:r>
        <w:rPr>
          <w:rFonts w:ascii="Arial" w:hAnsi="Arial" w:cs="Arial"/>
          <w:b/>
          <w:bCs/>
        </w:rPr>
        <w:t>BELLA</w:t>
      </w:r>
      <w:r>
        <w:rPr>
          <w:rFonts w:ascii="Arial" w:hAnsi="Arial" w:cs="Arial"/>
        </w:rPr>
        <w:t xml:space="preserve"> </w:t>
      </w:r>
      <w:r w:rsidR="003D7E67" w:rsidRPr="62221ABE">
        <w:rPr>
          <w:rFonts w:ascii="Arial" w:hAnsi="Arial" w:cs="Arial"/>
        </w:rPr>
        <w:t xml:space="preserve">(and whether it is a </w:t>
      </w:r>
      <w:r w:rsidR="003D7E67" w:rsidRPr="62221ABE">
        <w:rPr>
          <w:rFonts w:ascii="Arial" w:hAnsi="Arial" w:cs="Arial"/>
          <w:b/>
          <w:bCs/>
        </w:rPr>
        <w:t>Gate 1 Agreement</w:t>
      </w:r>
      <w:r w:rsidR="003D7E67" w:rsidRPr="62221ABE">
        <w:rPr>
          <w:rFonts w:ascii="Arial" w:hAnsi="Arial" w:cs="Arial"/>
        </w:rPr>
        <w:t xml:space="preserve"> or </w:t>
      </w:r>
      <w:r w:rsidR="003D7E67" w:rsidRPr="62221ABE">
        <w:rPr>
          <w:rFonts w:ascii="Arial" w:hAnsi="Arial" w:cs="Arial"/>
          <w:b/>
          <w:bCs/>
        </w:rPr>
        <w:t>Gate 2 Agreement</w:t>
      </w:r>
      <w:r w:rsidR="003D7E67" w:rsidRPr="62221ABE">
        <w:rPr>
          <w:rFonts w:ascii="Arial" w:hAnsi="Arial" w:cs="Arial"/>
        </w:rPr>
        <w:t>)</w:t>
      </w:r>
      <w:r w:rsidR="003D7E67">
        <w:rPr>
          <w:rFonts w:ascii="Arial" w:hAnsi="Arial" w:cs="Arial"/>
        </w:rPr>
        <w:t xml:space="preserve"> </w:t>
      </w:r>
      <w:r>
        <w:rPr>
          <w:rFonts w:ascii="Arial" w:hAnsi="Arial" w:cs="Arial"/>
        </w:rPr>
        <w:t xml:space="preserve">or who are a </w:t>
      </w:r>
      <w:r>
        <w:rPr>
          <w:rFonts w:ascii="Arial" w:hAnsi="Arial" w:cs="Arial"/>
          <w:b/>
          <w:bCs/>
        </w:rPr>
        <w:t>Relevant Embedded Power Station</w:t>
      </w:r>
      <w:r>
        <w:rPr>
          <w:rFonts w:ascii="Arial" w:hAnsi="Arial" w:cs="Arial"/>
        </w:rPr>
        <w:t xml:space="preserve">, </w:t>
      </w:r>
    </w:p>
    <w:p w14:paraId="0D6A1D2A" w14:textId="77777777" w:rsidR="00CA2ECB" w:rsidRDefault="00CA2ECB" w:rsidP="00CA2ECB">
      <w:pPr>
        <w:widowControl/>
        <w:numPr>
          <w:ilvl w:val="0"/>
          <w:numId w:val="37"/>
        </w:numPr>
        <w:ind w:left="1560" w:hanging="426"/>
        <w:jc w:val="both"/>
        <w:rPr>
          <w:rFonts w:ascii="Arial" w:hAnsi="Arial" w:cs="Arial"/>
        </w:rPr>
      </w:pPr>
      <w:bookmarkStart w:id="592" w:name="_DV_M551"/>
      <w:bookmarkEnd w:id="592"/>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37"/>
        </w:numPr>
        <w:ind w:left="1134" w:firstLine="0"/>
        <w:jc w:val="both"/>
        <w:rPr>
          <w:rFonts w:ascii="Arial" w:hAnsi="Arial" w:cs="Arial"/>
        </w:rPr>
      </w:pPr>
      <w:bookmarkStart w:id="593" w:name="_DV_M552"/>
      <w:bookmarkEnd w:id="593"/>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37"/>
        </w:numPr>
        <w:ind w:left="1560" w:hanging="426"/>
        <w:jc w:val="both"/>
        <w:rPr>
          <w:rFonts w:ascii="Arial" w:hAnsi="Arial" w:cs="Arial"/>
        </w:rPr>
      </w:pPr>
      <w:bookmarkStart w:id="594" w:name="_DV_M553"/>
      <w:bookmarkEnd w:id="594"/>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2E7C9F35" w:rsidR="00CA2ECB" w:rsidRDefault="003D7E67" w:rsidP="00CA2ECB">
      <w:pPr>
        <w:widowControl/>
        <w:numPr>
          <w:ilvl w:val="2"/>
          <w:numId w:val="38"/>
        </w:numPr>
        <w:tabs>
          <w:tab w:val="num" w:pos="1134"/>
        </w:tabs>
        <w:ind w:left="1134" w:hanging="1140"/>
        <w:jc w:val="both"/>
        <w:rPr>
          <w:rFonts w:ascii="Arial" w:hAnsi="Arial" w:cs="Arial"/>
        </w:rPr>
      </w:pPr>
      <w:bookmarkStart w:id="595" w:name="_DV_M554"/>
      <w:bookmarkEnd w:id="595"/>
      <w:r>
        <w:rPr>
          <w:rFonts w:ascii="Arial" w:hAnsi="Arial" w:cs="Arial"/>
          <w:b/>
          <w:bCs/>
        </w:rPr>
        <w:tab/>
      </w:r>
      <w:r w:rsidR="00CA2ECB">
        <w:rPr>
          <w:rFonts w:ascii="Arial" w:hAnsi="Arial" w:cs="Arial"/>
          <w:b/>
          <w:bCs/>
        </w:rPr>
        <w:t>The Company</w:t>
      </w:r>
      <w:r w:rsidR="00CA2ECB">
        <w:rPr>
          <w:rFonts w:ascii="Arial" w:hAnsi="Arial" w:cs="Arial"/>
        </w:rPr>
        <w:t xml:space="preserve"> shall record the details of any new </w:t>
      </w:r>
      <w:r w:rsidR="00CA2ECB">
        <w:rPr>
          <w:rFonts w:ascii="Arial" w:hAnsi="Arial" w:cs="Arial"/>
          <w:b/>
          <w:bCs/>
        </w:rPr>
        <w:t xml:space="preserve">BELLA’s </w:t>
      </w:r>
      <w:r w:rsidR="00CA2ECB">
        <w:rPr>
          <w:rFonts w:ascii="Arial" w:hAnsi="Arial" w:cs="Arial"/>
        </w:rPr>
        <w:t xml:space="preserve">or any changes to existing </w:t>
      </w:r>
      <w:r w:rsidR="00CA2ECB">
        <w:rPr>
          <w:rFonts w:ascii="Arial" w:hAnsi="Arial" w:cs="Arial"/>
          <w:b/>
          <w:bCs/>
        </w:rPr>
        <w:t xml:space="preserve">BELLA’s </w:t>
      </w:r>
      <w:r w:rsidR="00CA2ECB">
        <w:rPr>
          <w:rFonts w:ascii="Arial" w:hAnsi="Arial" w:cs="Arial"/>
        </w:rPr>
        <w:t xml:space="preserve">on the </w:t>
      </w:r>
      <w:r w:rsidR="00CA2ECB">
        <w:rPr>
          <w:rFonts w:ascii="Arial" w:hAnsi="Arial" w:cs="Arial"/>
          <w:b/>
          <w:bCs/>
        </w:rPr>
        <w:t xml:space="preserve">Embedded Generator MW Register </w:t>
      </w:r>
      <w:r w:rsidR="00CA2ECB">
        <w:rPr>
          <w:rFonts w:ascii="Arial" w:hAnsi="Arial" w:cs="Arial"/>
        </w:rPr>
        <w:t xml:space="preserve">within 5 </w:t>
      </w:r>
      <w:r w:rsidR="00CA2ECB">
        <w:rPr>
          <w:rFonts w:ascii="Arial" w:hAnsi="Arial" w:cs="Arial"/>
          <w:b/>
          <w:bCs/>
        </w:rPr>
        <w:t xml:space="preserve">Business Days </w:t>
      </w:r>
      <w:r w:rsidR="00CA2ECB">
        <w:rPr>
          <w:rFonts w:ascii="Arial" w:hAnsi="Arial" w:cs="Arial"/>
        </w:rPr>
        <w:t xml:space="preserve">of such agreements </w:t>
      </w:r>
      <w:r w:rsidR="00CA2ECB">
        <w:rPr>
          <w:rFonts w:ascii="Arial" w:hAnsi="Arial" w:cs="Arial"/>
          <w:u w:val="single"/>
        </w:rPr>
        <w:t xml:space="preserve">being entered into by </w:t>
      </w:r>
      <w:r w:rsidR="00CA2ECB">
        <w:rPr>
          <w:rFonts w:ascii="Arial" w:hAnsi="Arial" w:cs="Arial"/>
          <w:b/>
          <w:bCs/>
          <w:u w:val="single"/>
        </w:rPr>
        <w:t>The Company</w:t>
      </w:r>
      <w:r w:rsidR="00CA2ECB">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1D3C42B4" w:rsidR="00CA2ECB" w:rsidRDefault="003D7E67" w:rsidP="00CA2ECB">
      <w:pPr>
        <w:widowControl/>
        <w:numPr>
          <w:ilvl w:val="2"/>
          <w:numId w:val="38"/>
        </w:numPr>
        <w:tabs>
          <w:tab w:val="num" w:pos="1134"/>
        </w:tabs>
        <w:ind w:left="1134" w:hanging="1140"/>
        <w:jc w:val="both"/>
        <w:rPr>
          <w:rFonts w:ascii="Arial" w:hAnsi="Arial" w:cs="Arial"/>
        </w:rPr>
      </w:pPr>
      <w:bookmarkStart w:id="596" w:name="_DV_M555"/>
      <w:bookmarkEnd w:id="596"/>
      <w:r>
        <w:rPr>
          <w:rFonts w:ascii="Arial" w:hAnsi="Arial" w:cs="Arial"/>
          <w:b/>
          <w:bCs/>
        </w:rPr>
        <w:tab/>
      </w:r>
      <w:r w:rsidR="00CA2ECB">
        <w:rPr>
          <w:rFonts w:ascii="Arial" w:hAnsi="Arial" w:cs="Arial"/>
          <w:b/>
          <w:bCs/>
        </w:rPr>
        <w:t>The Company</w:t>
      </w:r>
      <w:r w:rsidR="00CA2ECB">
        <w:rPr>
          <w:rFonts w:ascii="Arial" w:hAnsi="Arial" w:cs="Arial"/>
        </w:rPr>
        <w:t xml:space="preserve"> shall record the details provided by the </w:t>
      </w:r>
      <w:r w:rsidR="00CA2ECB">
        <w:rPr>
          <w:rFonts w:ascii="Arial" w:hAnsi="Arial" w:cs="Arial"/>
          <w:b/>
          <w:bCs/>
        </w:rPr>
        <w:t>Authorised Electricity Operator</w:t>
      </w:r>
      <w:r w:rsidR="00CA2ECB">
        <w:rPr>
          <w:rFonts w:ascii="Arial" w:hAnsi="Arial" w:cs="Arial"/>
        </w:rPr>
        <w:t xml:space="preserve"> in respect of a</w:t>
      </w:r>
      <w:r w:rsidR="00CA2ECB">
        <w:rPr>
          <w:rFonts w:ascii="Arial" w:hAnsi="Arial" w:cs="Arial"/>
          <w:b/>
          <w:bCs/>
        </w:rPr>
        <w:t xml:space="preserve"> Relevant Embedded Power Station</w:t>
      </w:r>
      <w:r w:rsidR="00CA2ECB">
        <w:rPr>
          <w:rFonts w:ascii="Arial" w:hAnsi="Arial" w:cs="Arial"/>
        </w:rPr>
        <w:t xml:space="preserve"> or any changes on the </w:t>
      </w:r>
      <w:r w:rsidR="00CA2ECB">
        <w:rPr>
          <w:rFonts w:ascii="Arial" w:hAnsi="Arial" w:cs="Arial"/>
          <w:b/>
          <w:bCs/>
        </w:rPr>
        <w:t xml:space="preserve">Embedded Generator MW Register </w:t>
      </w:r>
      <w:r w:rsidR="00CA2ECB">
        <w:rPr>
          <w:rFonts w:ascii="Arial" w:hAnsi="Arial" w:cs="Arial"/>
        </w:rPr>
        <w:t xml:space="preserve">within 5 </w:t>
      </w:r>
      <w:r w:rsidR="00CA2ECB">
        <w:rPr>
          <w:rFonts w:ascii="Arial" w:hAnsi="Arial" w:cs="Arial"/>
          <w:b/>
          <w:bCs/>
        </w:rPr>
        <w:t xml:space="preserve">Business Days </w:t>
      </w:r>
      <w:r w:rsidR="00CA2ECB">
        <w:rPr>
          <w:rFonts w:ascii="Arial" w:hAnsi="Arial" w:cs="Arial"/>
        </w:rPr>
        <w:t xml:space="preserve">of </w:t>
      </w:r>
      <w:r w:rsidR="00CA2ECB">
        <w:rPr>
          <w:rFonts w:ascii="Arial" w:hAnsi="Arial" w:cs="Arial"/>
          <w:u w:val="single"/>
        </w:rPr>
        <w:t xml:space="preserve">the relevant agreements being entered into </w:t>
      </w:r>
      <w:r w:rsidR="00CA2ECB">
        <w:rPr>
          <w:rFonts w:ascii="Arial" w:hAnsi="Arial" w:cs="Arial"/>
        </w:rPr>
        <w:t>relating to such</w:t>
      </w:r>
      <w:r w:rsidR="00CA2ECB">
        <w:rPr>
          <w:rFonts w:ascii="Arial" w:hAnsi="Arial" w:cs="Arial"/>
          <w:b/>
          <w:bCs/>
        </w:rPr>
        <w:t xml:space="preserve"> Relevant Embedded Power Station</w:t>
      </w:r>
      <w:r w:rsidR="00CA2ECB">
        <w:rPr>
          <w:rFonts w:ascii="Arial" w:hAnsi="Arial" w:cs="Arial"/>
        </w:rPr>
        <w:t xml:space="preserve"> </w:t>
      </w:r>
      <w:r w:rsidR="00CA2ECB">
        <w:rPr>
          <w:rFonts w:ascii="Arial" w:hAnsi="Arial" w:cs="Arial"/>
          <w:u w:val="single"/>
        </w:rPr>
        <w:t xml:space="preserve">between the </w:t>
      </w:r>
      <w:r w:rsidR="00CA2ECB">
        <w:rPr>
          <w:rFonts w:ascii="Arial" w:hAnsi="Arial" w:cs="Arial"/>
          <w:b/>
          <w:bCs/>
          <w:u w:val="single"/>
        </w:rPr>
        <w:t xml:space="preserve">Authorised Electricity Operator </w:t>
      </w:r>
      <w:r w:rsidR="00CA2ECB">
        <w:rPr>
          <w:rFonts w:ascii="Arial" w:hAnsi="Arial" w:cs="Arial"/>
          <w:u w:val="single"/>
        </w:rPr>
        <w:t xml:space="preserve">and </w:t>
      </w:r>
      <w:r w:rsidR="00CA2ECB">
        <w:rPr>
          <w:rFonts w:ascii="Arial" w:hAnsi="Arial" w:cs="Arial"/>
          <w:b/>
          <w:bCs/>
          <w:u w:val="single"/>
        </w:rPr>
        <w:t>The Company</w:t>
      </w:r>
      <w:r w:rsidR="00CA2ECB">
        <w:rPr>
          <w:rFonts w:ascii="Arial" w:hAnsi="Arial" w:cs="Arial"/>
          <w:u w:val="single"/>
        </w:rPr>
        <w:t>.</w:t>
      </w:r>
      <w:r w:rsidR="00CA2ECB">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77777777" w:rsidR="00CA2ECB" w:rsidRDefault="00CA2ECB" w:rsidP="00CA2ECB">
      <w:pPr>
        <w:pStyle w:val="Heading3"/>
        <w:tabs>
          <w:tab w:val="clear" w:pos="851"/>
        </w:tabs>
      </w:pPr>
      <w:bookmarkStart w:id="597" w:name="_DV_M556"/>
      <w:bookmarkEnd w:id="597"/>
      <w:r>
        <w:t>Transmission Works Register</w:t>
      </w:r>
    </w:p>
    <w:p w14:paraId="587A321B" w14:textId="262D8174" w:rsidR="00CA2ECB" w:rsidRPr="00971EAC" w:rsidRDefault="00CA2ECB" w:rsidP="002A1134">
      <w:pPr>
        <w:pStyle w:val="NormalIndent"/>
        <w:widowControl/>
        <w:ind w:hanging="851"/>
        <w:jc w:val="both"/>
        <w:rPr>
          <w:rFonts w:ascii="Arial" w:hAnsi="Arial" w:cs="Arial"/>
        </w:rPr>
      </w:pPr>
      <w:bookmarkStart w:id="598" w:name="_DV_M557"/>
      <w:bookmarkEnd w:id="598"/>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599" w:name="_DV_M558"/>
      <w:bookmarkEnd w:id="599"/>
      <w:r w:rsidRPr="00971EAC">
        <w:rPr>
          <w:rFonts w:ascii="Arial" w:hAnsi="Arial" w:cs="Arial"/>
        </w:rPr>
        <w:t xml:space="preserve">set out in </w:t>
      </w:r>
      <w:r w:rsidR="001D1537">
        <w:rPr>
          <w:rFonts w:ascii="Arial" w:hAnsi="Arial" w:cs="Arial"/>
        </w:rPr>
        <w:t xml:space="preserve">(where they are </w:t>
      </w:r>
      <w:r w:rsidR="001D1537" w:rsidRPr="002A1134">
        <w:rPr>
          <w:rFonts w:ascii="Arial" w:hAnsi="Arial" w:cs="Arial"/>
          <w:b/>
          <w:bCs/>
        </w:rPr>
        <w:t>Gate 2 Agreements</w:t>
      </w:r>
      <w:r w:rsidR="001D1537">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2A1134">
      <w:pPr>
        <w:pStyle w:val="NormalIndent"/>
        <w:widowControl/>
        <w:ind w:hanging="851"/>
        <w:jc w:val="both"/>
        <w:rPr>
          <w:rFonts w:ascii="Arial" w:hAnsi="Arial" w:cs="Arial"/>
        </w:rPr>
      </w:pPr>
      <w:bookmarkStart w:id="600" w:name="_DV_M559"/>
      <w:bookmarkEnd w:id="600"/>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2A1134">
      <w:pPr>
        <w:pStyle w:val="NormalIndent"/>
        <w:widowControl/>
        <w:ind w:hanging="851"/>
        <w:jc w:val="both"/>
        <w:rPr>
          <w:rFonts w:ascii="Arial" w:hAnsi="Arial" w:cs="Arial"/>
        </w:rPr>
      </w:pPr>
      <w:bookmarkStart w:id="601" w:name="_DV_M560"/>
      <w:bookmarkEnd w:id="601"/>
      <w:r w:rsidRPr="00971EAC">
        <w:rPr>
          <w:rFonts w:ascii="Arial" w:hAnsi="Arial" w:cs="Arial"/>
        </w:rPr>
        <w:lastRenderedPageBreak/>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2A1134">
      <w:pPr>
        <w:jc w:val="both"/>
        <w:rPr>
          <w:rFonts w:ascii="Arial" w:hAnsi="Arial" w:cs="Arial"/>
        </w:rPr>
      </w:pPr>
    </w:p>
    <w:p w14:paraId="58D59A25" w14:textId="77777777" w:rsidR="00667963" w:rsidRPr="00824DE7" w:rsidRDefault="00667963" w:rsidP="002A1134">
      <w:pPr>
        <w:jc w:val="both"/>
        <w:rPr>
          <w:rFonts w:ascii="Arial" w:hAnsi="Arial" w:cs="Arial"/>
        </w:rPr>
      </w:pPr>
    </w:p>
    <w:p w14:paraId="158768F7"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2A1134">
      <w:pPr>
        <w:jc w:val="both"/>
        <w:rPr>
          <w:rFonts w:ascii="Arial" w:hAnsi="Arial" w:cs="Arial"/>
        </w:rPr>
      </w:pPr>
    </w:p>
    <w:p w14:paraId="5829DA9A"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2A1134">
      <w:pPr>
        <w:ind w:left="851" w:hanging="851"/>
        <w:jc w:val="both"/>
        <w:rPr>
          <w:rFonts w:ascii="Arial" w:hAnsi="Arial" w:cs="Arial"/>
        </w:rPr>
      </w:pPr>
    </w:p>
    <w:p w14:paraId="11371391"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2A1134">
      <w:pPr>
        <w:ind w:left="851" w:hanging="851"/>
        <w:jc w:val="both"/>
        <w:rPr>
          <w:rFonts w:ascii="Arial" w:hAnsi="Arial" w:cs="Arial"/>
        </w:rPr>
      </w:pPr>
    </w:p>
    <w:p w14:paraId="6C7E32BA"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2A1134">
      <w:pPr>
        <w:ind w:left="851" w:hanging="851"/>
        <w:jc w:val="both"/>
        <w:rPr>
          <w:rFonts w:ascii="Arial" w:hAnsi="Arial" w:cs="Arial"/>
        </w:rPr>
      </w:pPr>
    </w:p>
    <w:p w14:paraId="2F7940FF"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2A1134">
      <w:pPr>
        <w:jc w:val="both"/>
        <w:rPr>
          <w:rFonts w:ascii="Arial" w:hAnsi="Arial" w:cs="Arial"/>
        </w:rPr>
      </w:pPr>
    </w:p>
    <w:p w14:paraId="17157CD2" w14:textId="77777777" w:rsidR="00667963" w:rsidRPr="003F562A" w:rsidRDefault="03DD89F4" w:rsidP="002A1134">
      <w:pPr>
        <w:ind w:left="851" w:hanging="851"/>
        <w:jc w:val="both"/>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w:t>
      </w:r>
      <w:r w:rsidRPr="57F2BD47">
        <w:rPr>
          <w:rFonts w:ascii="Arial" w:hAnsi="Arial" w:cs="Arial"/>
        </w:rPr>
        <w:lastRenderedPageBreak/>
        <w:t xml:space="preserve">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w:t>
      </w:r>
      <w:r w:rsidRPr="003F562A">
        <w:rPr>
          <w:b w:val="0"/>
          <w:bCs w:val="0"/>
        </w:rPr>
        <w:lastRenderedPageBreak/>
        <w:t xml:space="preserve">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w:t>
      </w:r>
      <w:r w:rsidRPr="57F2BD47">
        <w:rPr>
          <w:b w:val="0"/>
          <w:bCs w:val="0"/>
        </w:rPr>
        <w:lastRenderedPageBreak/>
        <w:t xml:space="preserve">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602" w:name="_DV_M561"/>
      <w:bookmarkEnd w:id="602"/>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603" w:name="_DV_M562"/>
      <w:bookmarkEnd w:id="603"/>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lastRenderedPageBreak/>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73F85744" w14:textId="77777777" w:rsidR="00CA2ECB" w:rsidRDefault="00CA2ECB" w:rsidP="00CA2ECB">
            <w:pPr>
              <w:widowControl/>
              <w:spacing w:after="58"/>
              <w:rPr>
                <w:rFonts w:ascii="Arial" w:hAnsi="Arial" w:cs="Arial"/>
                <w:sz w:val="14"/>
                <w:szCs w:val="14"/>
              </w:rPr>
            </w:pPr>
          </w:p>
          <w:p w14:paraId="331013BC" w14:textId="77777777" w:rsidR="009A2BA5" w:rsidRPr="009A2BA5" w:rsidRDefault="009A2BA5" w:rsidP="00B70B2D">
            <w:pPr>
              <w:rPr>
                <w:rFonts w:ascii="Arial" w:hAnsi="Arial" w:cs="Arial"/>
                <w:sz w:val="14"/>
                <w:szCs w:val="14"/>
              </w:rPr>
            </w:pPr>
          </w:p>
          <w:p w14:paraId="3310030D" w14:textId="77777777" w:rsidR="009A2BA5" w:rsidRPr="009A2BA5" w:rsidRDefault="009A2BA5" w:rsidP="00B70B2D">
            <w:pPr>
              <w:rPr>
                <w:rFonts w:ascii="Arial" w:hAnsi="Arial" w:cs="Arial"/>
                <w:sz w:val="14"/>
                <w:szCs w:val="14"/>
              </w:rPr>
            </w:pPr>
          </w:p>
          <w:p w14:paraId="46FE8F38" w14:textId="77777777" w:rsidR="009A2BA5" w:rsidRPr="009A2BA5" w:rsidRDefault="009A2BA5" w:rsidP="00B70B2D">
            <w:pPr>
              <w:rPr>
                <w:rFonts w:ascii="Arial" w:hAnsi="Arial" w:cs="Arial"/>
                <w:sz w:val="14"/>
                <w:szCs w:val="14"/>
              </w:rPr>
            </w:pPr>
          </w:p>
          <w:p w14:paraId="783700D2" w14:textId="77777777" w:rsidR="009A2BA5" w:rsidRPr="009A2BA5" w:rsidRDefault="009A2BA5" w:rsidP="00B70B2D">
            <w:pPr>
              <w:rPr>
                <w:rFonts w:ascii="Arial" w:hAnsi="Arial" w:cs="Arial"/>
                <w:sz w:val="14"/>
                <w:szCs w:val="14"/>
              </w:rPr>
            </w:pPr>
          </w:p>
          <w:p w14:paraId="0FD687AA" w14:textId="77777777" w:rsidR="009A2BA5" w:rsidRPr="009A2BA5" w:rsidRDefault="009A2BA5" w:rsidP="00B70B2D">
            <w:pPr>
              <w:rPr>
                <w:rFonts w:ascii="Arial" w:hAnsi="Arial" w:cs="Arial"/>
                <w:sz w:val="14"/>
                <w:szCs w:val="14"/>
              </w:rPr>
            </w:pPr>
          </w:p>
          <w:p w14:paraId="2ACEBDB7" w14:textId="77777777" w:rsidR="009A2BA5" w:rsidRPr="009A2BA5" w:rsidRDefault="009A2BA5" w:rsidP="00B70B2D">
            <w:pPr>
              <w:rPr>
                <w:rFonts w:ascii="Arial" w:hAnsi="Arial" w:cs="Arial"/>
                <w:sz w:val="14"/>
                <w:szCs w:val="14"/>
              </w:rPr>
            </w:pPr>
          </w:p>
          <w:p w14:paraId="30E651E6" w14:textId="77777777" w:rsidR="009A2BA5" w:rsidRPr="009A2BA5" w:rsidRDefault="009A2BA5" w:rsidP="00B70B2D">
            <w:pPr>
              <w:rPr>
                <w:rFonts w:ascii="Arial" w:hAnsi="Arial" w:cs="Arial"/>
                <w:sz w:val="14"/>
                <w:szCs w:val="14"/>
              </w:rPr>
            </w:pPr>
          </w:p>
          <w:p w14:paraId="5BA220A4" w14:textId="77777777" w:rsidR="009A2BA5" w:rsidRPr="009A2BA5" w:rsidRDefault="009A2BA5" w:rsidP="00B70B2D">
            <w:pPr>
              <w:rPr>
                <w:rFonts w:ascii="Arial" w:hAnsi="Arial" w:cs="Arial"/>
                <w:sz w:val="14"/>
                <w:szCs w:val="14"/>
              </w:rPr>
            </w:pPr>
          </w:p>
          <w:p w14:paraId="0E521F8F" w14:textId="77777777" w:rsidR="009A2BA5" w:rsidRPr="009A2BA5" w:rsidRDefault="009A2BA5" w:rsidP="00B70B2D">
            <w:pPr>
              <w:rPr>
                <w:rFonts w:ascii="Arial" w:hAnsi="Arial" w:cs="Arial"/>
                <w:sz w:val="14"/>
                <w:szCs w:val="14"/>
              </w:rPr>
            </w:pPr>
          </w:p>
          <w:p w14:paraId="06A70835" w14:textId="77777777" w:rsidR="009A2BA5" w:rsidRPr="009A2BA5" w:rsidRDefault="009A2BA5" w:rsidP="00B70B2D">
            <w:pPr>
              <w:rPr>
                <w:rFonts w:ascii="Arial" w:hAnsi="Arial" w:cs="Arial"/>
                <w:sz w:val="14"/>
                <w:szCs w:val="14"/>
              </w:rPr>
            </w:pPr>
          </w:p>
          <w:p w14:paraId="0286C533" w14:textId="77777777" w:rsidR="009A2BA5" w:rsidRPr="009A2BA5" w:rsidRDefault="009A2BA5" w:rsidP="00B70B2D">
            <w:pPr>
              <w:rPr>
                <w:rFonts w:ascii="Arial" w:hAnsi="Arial" w:cs="Arial"/>
                <w:sz w:val="14"/>
                <w:szCs w:val="14"/>
              </w:rPr>
            </w:pPr>
          </w:p>
          <w:p w14:paraId="6A7277AD" w14:textId="77777777" w:rsidR="009A2BA5" w:rsidRPr="009A2BA5" w:rsidRDefault="009A2BA5" w:rsidP="00B70B2D">
            <w:pPr>
              <w:rPr>
                <w:rFonts w:ascii="Arial" w:hAnsi="Arial" w:cs="Arial"/>
                <w:sz w:val="14"/>
                <w:szCs w:val="14"/>
              </w:rPr>
            </w:pPr>
          </w:p>
          <w:p w14:paraId="1C7A2323" w14:textId="77777777" w:rsidR="009A2BA5" w:rsidRPr="009A2BA5" w:rsidRDefault="009A2BA5" w:rsidP="00B70B2D">
            <w:pPr>
              <w:rPr>
                <w:rFonts w:ascii="Arial" w:hAnsi="Arial" w:cs="Arial"/>
                <w:sz w:val="14"/>
                <w:szCs w:val="14"/>
              </w:rPr>
            </w:pPr>
          </w:p>
          <w:p w14:paraId="422FCCB8" w14:textId="77777777" w:rsidR="009A2BA5" w:rsidRPr="009A2BA5" w:rsidRDefault="009A2BA5" w:rsidP="00B70B2D">
            <w:pPr>
              <w:rPr>
                <w:rFonts w:ascii="Arial" w:hAnsi="Arial" w:cs="Arial"/>
                <w:sz w:val="14"/>
                <w:szCs w:val="14"/>
              </w:rPr>
            </w:pPr>
          </w:p>
          <w:p w14:paraId="6DB9967A" w14:textId="77777777" w:rsidR="009A2BA5" w:rsidRPr="009A2BA5" w:rsidRDefault="009A2BA5" w:rsidP="00B70B2D">
            <w:pPr>
              <w:rPr>
                <w:rFonts w:ascii="Arial" w:hAnsi="Arial" w:cs="Arial"/>
                <w:sz w:val="14"/>
                <w:szCs w:val="14"/>
              </w:rPr>
            </w:pPr>
          </w:p>
          <w:p w14:paraId="2CC2C9F3" w14:textId="77777777" w:rsidR="009A2BA5" w:rsidRPr="009A2BA5" w:rsidRDefault="009A2BA5" w:rsidP="00B70B2D">
            <w:pPr>
              <w:rPr>
                <w:rFonts w:ascii="Arial" w:hAnsi="Arial" w:cs="Arial"/>
                <w:sz w:val="14"/>
                <w:szCs w:val="14"/>
              </w:rPr>
            </w:pPr>
          </w:p>
          <w:p w14:paraId="2D80D024" w14:textId="77777777" w:rsidR="009A2BA5" w:rsidRPr="009A2BA5" w:rsidRDefault="009A2BA5" w:rsidP="00B70B2D">
            <w:pPr>
              <w:rPr>
                <w:rFonts w:ascii="Arial" w:hAnsi="Arial" w:cs="Arial"/>
                <w:sz w:val="14"/>
                <w:szCs w:val="14"/>
              </w:rPr>
            </w:pPr>
          </w:p>
        </w:tc>
      </w:tr>
      <w:tr w:rsidR="00CA2ECB" w14:paraId="00D72EC3"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095C1FFD" w14:textId="77777777" w:rsidR="00CA2ECB" w:rsidRDefault="00CA2ECB" w:rsidP="00CA2ECB">
            <w:pPr>
              <w:widowControl/>
              <w:spacing w:after="58"/>
              <w:rPr>
                <w:rFonts w:ascii="Arial" w:hAnsi="Arial" w:cs="Arial"/>
                <w:sz w:val="14"/>
                <w:szCs w:val="14"/>
              </w:rPr>
            </w:pPr>
          </w:p>
          <w:p w14:paraId="7D96A10A" w14:textId="77777777" w:rsidR="009A2BA5" w:rsidRPr="009A2BA5" w:rsidRDefault="009A2BA5" w:rsidP="00B70B2D">
            <w:pPr>
              <w:rPr>
                <w:rFonts w:ascii="Arial" w:hAnsi="Arial" w:cs="Arial"/>
                <w:sz w:val="14"/>
                <w:szCs w:val="14"/>
              </w:rPr>
            </w:pPr>
          </w:p>
          <w:p w14:paraId="029AEFE1" w14:textId="77777777" w:rsidR="009A2BA5" w:rsidRPr="009A2BA5" w:rsidRDefault="009A2BA5" w:rsidP="00B70B2D">
            <w:pPr>
              <w:rPr>
                <w:rFonts w:ascii="Arial" w:hAnsi="Arial" w:cs="Arial"/>
                <w:sz w:val="14"/>
                <w:szCs w:val="14"/>
              </w:rPr>
            </w:pPr>
          </w:p>
          <w:p w14:paraId="1DA4B8E4" w14:textId="77777777" w:rsidR="009A2BA5" w:rsidRPr="009A2BA5" w:rsidRDefault="009A2BA5" w:rsidP="00B70B2D">
            <w:pPr>
              <w:rPr>
                <w:rFonts w:ascii="Arial" w:hAnsi="Arial" w:cs="Arial"/>
                <w:sz w:val="14"/>
                <w:szCs w:val="14"/>
              </w:rPr>
            </w:pPr>
          </w:p>
          <w:p w14:paraId="1BD1B1EE" w14:textId="77777777" w:rsidR="009A2BA5" w:rsidRPr="009A2BA5" w:rsidRDefault="009A2BA5" w:rsidP="00B70B2D">
            <w:pPr>
              <w:rPr>
                <w:rFonts w:ascii="Arial" w:hAnsi="Arial" w:cs="Arial"/>
                <w:sz w:val="14"/>
                <w:szCs w:val="14"/>
              </w:rPr>
            </w:pPr>
          </w:p>
          <w:p w14:paraId="62AD4AA8" w14:textId="77777777" w:rsidR="009A2BA5" w:rsidRPr="009A2BA5" w:rsidRDefault="009A2BA5" w:rsidP="00B70B2D">
            <w:pPr>
              <w:rPr>
                <w:rFonts w:ascii="Arial" w:hAnsi="Arial" w:cs="Arial"/>
                <w:sz w:val="14"/>
                <w:szCs w:val="14"/>
              </w:rPr>
            </w:pPr>
          </w:p>
          <w:p w14:paraId="3DF514C7" w14:textId="77777777" w:rsidR="009A2BA5" w:rsidRPr="009A2BA5" w:rsidRDefault="009A2BA5" w:rsidP="00B70B2D">
            <w:pPr>
              <w:rPr>
                <w:rFonts w:ascii="Arial" w:hAnsi="Arial" w:cs="Arial"/>
                <w:sz w:val="14"/>
                <w:szCs w:val="14"/>
              </w:rPr>
            </w:pPr>
          </w:p>
          <w:p w14:paraId="4F0088E5" w14:textId="77777777" w:rsidR="009A2BA5" w:rsidRPr="009A2BA5" w:rsidRDefault="009A2BA5" w:rsidP="00B70B2D">
            <w:pPr>
              <w:rPr>
                <w:rFonts w:ascii="Arial" w:hAnsi="Arial" w:cs="Arial"/>
                <w:sz w:val="14"/>
                <w:szCs w:val="14"/>
              </w:rPr>
            </w:pPr>
          </w:p>
          <w:p w14:paraId="615F54D1" w14:textId="77777777" w:rsidR="009A2BA5" w:rsidRPr="009A2BA5" w:rsidRDefault="009A2BA5" w:rsidP="00B70B2D">
            <w:pPr>
              <w:rPr>
                <w:rFonts w:ascii="Arial" w:hAnsi="Arial" w:cs="Arial"/>
                <w:sz w:val="14"/>
                <w:szCs w:val="14"/>
              </w:rPr>
            </w:pPr>
          </w:p>
          <w:p w14:paraId="09ED7E72" w14:textId="77777777" w:rsidR="009A2BA5" w:rsidRPr="009A2BA5" w:rsidRDefault="009A2BA5" w:rsidP="00B70B2D">
            <w:pPr>
              <w:rPr>
                <w:rFonts w:ascii="Arial" w:hAnsi="Arial" w:cs="Arial"/>
                <w:sz w:val="14"/>
                <w:szCs w:val="14"/>
              </w:rPr>
            </w:pPr>
          </w:p>
          <w:p w14:paraId="06EBF2F3" w14:textId="77777777" w:rsidR="009A2BA5" w:rsidRPr="009A2BA5" w:rsidRDefault="009A2BA5" w:rsidP="00B70B2D">
            <w:pPr>
              <w:rPr>
                <w:rFonts w:ascii="Arial" w:hAnsi="Arial" w:cs="Arial"/>
                <w:sz w:val="14"/>
                <w:szCs w:val="14"/>
              </w:rPr>
            </w:pPr>
          </w:p>
          <w:p w14:paraId="17F3D8F7" w14:textId="77777777" w:rsidR="009A2BA5" w:rsidRPr="009A2BA5" w:rsidRDefault="009A2BA5" w:rsidP="00B70B2D">
            <w:pPr>
              <w:rPr>
                <w:rFonts w:ascii="Arial" w:hAnsi="Arial" w:cs="Arial"/>
                <w:sz w:val="14"/>
                <w:szCs w:val="14"/>
              </w:rPr>
            </w:pPr>
          </w:p>
        </w:tc>
      </w:tr>
      <w:tr w:rsidR="00AE0DA3" w14:paraId="1D026B8F"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57F8D2A" w14:textId="62DEC633" w:rsidR="00AE0DA3" w:rsidRDefault="00C25DB0" w:rsidP="00CA2ECB">
            <w:pPr>
              <w:widowControl/>
              <w:spacing w:before="120"/>
              <w:rPr>
                <w:rFonts w:ascii="Arial" w:hAnsi="Arial" w:cs="Arial"/>
                <w:sz w:val="14"/>
                <w:szCs w:val="14"/>
              </w:rPr>
            </w:pPr>
            <w:r>
              <w:rPr>
                <w:rFonts w:ascii="Arial" w:hAnsi="Arial" w:cs="Arial"/>
                <w:sz w:val="14"/>
                <w:szCs w:val="14"/>
              </w:rPr>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095738A3" w14:textId="16932A35" w:rsidR="00AE0DA3" w:rsidRDefault="00C47B2B" w:rsidP="00CA2ECB">
            <w:pPr>
              <w:widowControl/>
              <w:spacing w:before="120" w:after="58"/>
              <w:rPr>
                <w:rFonts w:ascii="Arial" w:hAnsi="Arial" w:cs="Arial"/>
                <w:sz w:val="14"/>
                <w:szCs w:val="14"/>
              </w:rPr>
            </w:pPr>
            <w:r>
              <w:rPr>
                <w:rFonts w:ascii="Arial" w:hAnsi="Arial" w:cs="Arial"/>
                <w:sz w:val="14"/>
                <w:szCs w:val="14"/>
              </w:rPr>
              <w:t>The Company</w:t>
            </w:r>
            <w:r w:rsidR="009A4802">
              <w:rPr>
                <w:rFonts w:ascii="Arial" w:hAnsi="Arial" w:cs="Arial"/>
                <w:sz w:val="14"/>
                <w:szCs w:val="14"/>
              </w:rPr>
              <w:t>.</w:t>
            </w:r>
          </w:p>
        </w:tc>
        <w:tc>
          <w:tcPr>
            <w:tcW w:w="2791" w:type="dxa"/>
            <w:tcBorders>
              <w:top w:val="single" w:sz="6" w:space="0" w:color="000000"/>
              <w:left w:val="single" w:sz="6" w:space="0" w:color="000000"/>
              <w:bottom w:val="single" w:sz="6" w:space="0" w:color="000000"/>
              <w:right w:val="single" w:sz="6" w:space="0" w:color="000000"/>
            </w:tcBorders>
          </w:tcPr>
          <w:p w14:paraId="7224776A" w14:textId="0EC30624" w:rsidR="00AE0DA3" w:rsidRDefault="00C47B2B" w:rsidP="00CA2ECB">
            <w:pPr>
              <w:widowControl/>
              <w:spacing w:before="120" w:after="58"/>
              <w:rPr>
                <w:rFonts w:ascii="Arial" w:hAnsi="Arial" w:cs="Arial"/>
                <w:sz w:val="14"/>
                <w:szCs w:val="14"/>
              </w:rPr>
            </w:pPr>
            <w:r>
              <w:rPr>
                <w:rFonts w:ascii="Arial" w:hAnsi="Arial" w:cs="Arial"/>
                <w:sz w:val="14"/>
                <w:szCs w:val="14"/>
              </w:rPr>
              <w:t xml:space="preserve">Create an account to access the Electronic </w:t>
            </w:r>
            <w:r w:rsidR="00B00A52">
              <w:rPr>
                <w:rFonts w:ascii="Arial" w:hAnsi="Arial" w:cs="Arial"/>
                <w:sz w:val="14"/>
                <w:szCs w:val="14"/>
              </w:rPr>
              <w:t>Communication Platform using the registration information provided by The Company</w:t>
            </w:r>
            <w:r w:rsidR="009A4802">
              <w:rPr>
                <w:rFonts w:ascii="Arial" w:hAnsi="Arial" w:cs="Arial"/>
                <w:sz w:val="14"/>
                <w:szCs w:val="14"/>
              </w:rPr>
              <w:t>.</w:t>
            </w:r>
          </w:p>
        </w:tc>
        <w:tc>
          <w:tcPr>
            <w:tcW w:w="2791" w:type="dxa"/>
            <w:tcBorders>
              <w:top w:val="single" w:sz="6" w:space="0" w:color="000000"/>
              <w:left w:val="single" w:sz="6" w:space="0" w:color="000000"/>
              <w:bottom w:val="single" w:sz="6" w:space="0" w:color="000000"/>
              <w:right w:val="nil"/>
            </w:tcBorders>
          </w:tcPr>
          <w:p w14:paraId="7C06122B" w14:textId="4ECFC05C" w:rsidR="00AE0DA3" w:rsidRDefault="00B00A52" w:rsidP="00CA2ECB">
            <w:pPr>
              <w:widowControl/>
              <w:spacing w:before="120" w:after="58"/>
              <w:rPr>
                <w:rFonts w:ascii="Arial" w:hAnsi="Arial" w:cs="Arial"/>
                <w:sz w:val="14"/>
                <w:szCs w:val="14"/>
              </w:rPr>
            </w:pPr>
            <w:r>
              <w:rPr>
                <w:rFonts w:ascii="Arial" w:hAnsi="Arial" w:cs="Arial"/>
                <w:sz w:val="14"/>
                <w:szCs w:val="14"/>
              </w:rPr>
              <w:t>The Company will</w:t>
            </w:r>
            <w:r w:rsidR="00685769">
              <w:rPr>
                <w:rFonts w:ascii="Arial" w:hAnsi="Arial" w:cs="Arial"/>
                <w:sz w:val="14"/>
                <w:szCs w:val="14"/>
              </w:rPr>
              <w:t xml:space="preserve"> provide registration information for the User to access the Electronic </w:t>
            </w:r>
            <w:r w:rsidR="005B25E7">
              <w:rPr>
                <w:rFonts w:ascii="Arial" w:hAnsi="Arial" w:cs="Arial"/>
                <w:sz w:val="14"/>
                <w:szCs w:val="14"/>
              </w:rPr>
              <w:t>Communications Platform. The User will provide a stable internet connection which will be required</w:t>
            </w:r>
            <w:r w:rsidR="009A4802">
              <w:rPr>
                <w:rFonts w:ascii="Arial" w:hAnsi="Arial" w:cs="Arial"/>
                <w:sz w:val="14"/>
                <w:szCs w:val="14"/>
              </w:rPr>
              <w:t xml:space="preserve"> to access the Electronic Communications Platform.</w:t>
            </w:r>
          </w:p>
        </w:tc>
        <w:tc>
          <w:tcPr>
            <w:tcW w:w="2791" w:type="dxa"/>
            <w:tcBorders>
              <w:top w:val="nil"/>
              <w:left w:val="single" w:sz="6" w:space="0" w:color="000000"/>
              <w:bottom w:val="single" w:sz="6" w:space="0" w:color="000000"/>
              <w:right w:val="single" w:sz="6" w:space="0" w:color="000000"/>
            </w:tcBorders>
          </w:tcPr>
          <w:p w14:paraId="0FF3F4C9" w14:textId="77777777" w:rsidR="00AE0DA3" w:rsidRDefault="00AE0DA3"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604" w:name="_DV_M563"/>
      <w:bookmarkEnd w:id="604"/>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605" w:name="_DV_M564"/>
      <w:bookmarkEnd w:id="605"/>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BF56DC">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r w:rsidR="00BF56DC" w14:paraId="7109B528"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6721F29F" w14:textId="75462F29" w:rsidR="00BF56DC" w:rsidRDefault="00BF56DC" w:rsidP="00BF56DC">
            <w:pPr>
              <w:widowControl/>
              <w:spacing w:before="120"/>
              <w:rPr>
                <w:rFonts w:ascii="Arial" w:hAnsi="Arial" w:cs="Arial"/>
                <w:sz w:val="14"/>
                <w:szCs w:val="14"/>
              </w:rPr>
            </w:pPr>
            <w:r>
              <w:rPr>
                <w:rFonts w:ascii="Arial" w:hAnsi="Arial" w:cs="Arial"/>
                <w:sz w:val="14"/>
                <w:szCs w:val="14"/>
              </w:rPr>
              <w:lastRenderedPageBreak/>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1C65AC0F" w14:textId="208C2C09" w:rsidR="00BF56DC" w:rsidRDefault="00BF56DC" w:rsidP="00BF56DC">
            <w:pPr>
              <w:widowControl/>
              <w:spacing w:before="120" w:after="58"/>
              <w:rPr>
                <w:rFonts w:ascii="Arial" w:hAnsi="Arial" w:cs="Arial"/>
                <w:sz w:val="14"/>
                <w:szCs w:val="14"/>
              </w:rPr>
            </w:pPr>
            <w:r>
              <w:rPr>
                <w:rFonts w:ascii="Arial" w:hAnsi="Arial" w:cs="Arial"/>
                <w:sz w:val="14"/>
                <w:szCs w:val="14"/>
              </w:rPr>
              <w:t>The Company.</w:t>
            </w:r>
          </w:p>
        </w:tc>
        <w:tc>
          <w:tcPr>
            <w:tcW w:w="2791" w:type="dxa"/>
            <w:tcBorders>
              <w:top w:val="single" w:sz="6" w:space="0" w:color="000000"/>
              <w:left w:val="single" w:sz="6" w:space="0" w:color="000000"/>
              <w:bottom w:val="single" w:sz="6" w:space="0" w:color="000000"/>
              <w:right w:val="single" w:sz="6" w:space="0" w:color="000000"/>
            </w:tcBorders>
          </w:tcPr>
          <w:p w14:paraId="03867D51" w14:textId="3C821DBA" w:rsidR="00BF56DC" w:rsidRDefault="00BF56DC" w:rsidP="00BF56DC">
            <w:pPr>
              <w:widowControl/>
              <w:spacing w:before="120" w:after="58"/>
              <w:rPr>
                <w:rFonts w:ascii="Arial" w:hAnsi="Arial" w:cs="Arial"/>
                <w:sz w:val="14"/>
                <w:szCs w:val="14"/>
              </w:rPr>
            </w:pPr>
            <w:r>
              <w:rPr>
                <w:rFonts w:ascii="Arial" w:hAnsi="Arial" w:cs="Arial"/>
                <w:sz w:val="14"/>
                <w:szCs w:val="14"/>
              </w:rPr>
              <w:t>Create an account to access the Electronic Communication Platform using the registration information provided by The Company.</w:t>
            </w:r>
          </w:p>
        </w:tc>
        <w:tc>
          <w:tcPr>
            <w:tcW w:w="2791" w:type="dxa"/>
            <w:tcBorders>
              <w:top w:val="single" w:sz="6" w:space="0" w:color="000000"/>
              <w:left w:val="single" w:sz="6" w:space="0" w:color="000000"/>
              <w:bottom w:val="single" w:sz="6" w:space="0" w:color="000000"/>
              <w:right w:val="nil"/>
            </w:tcBorders>
          </w:tcPr>
          <w:p w14:paraId="598232F0" w14:textId="66BB34D8" w:rsidR="00BF56DC" w:rsidRDefault="00BF56DC" w:rsidP="00BF56DC">
            <w:pPr>
              <w:widowControl/>
              <w:spacing w:before="120" w:after="58"/>
              <w:rPr>
                <w:rFonts w:ascii="Arial" w:hAnsi="Arial" w:cs="Arial"/>
                <w:sz w:val="14"/>
                <w:szCs w:val="14"/>
              </w:rPr>
            </w:pPr>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p>
        </w:tc>
        <w:tc>
          <w:tcPr>
            <w:tcW w:w="2791" w:type="dxa"/>
            <w:tcBorders>
              <w:top w:val="nil"/>
              <w:left w:val="single" w:sz="6" w:space="0" w:color="000000"/>
              <w:bottom w:val="single" w:sz="6" w:space="0" w:color="000000"/>
              <w:right w:val="single" w:sz="6" w:space="0" w:color="000000"/>
            </w:tcBorders>
          </w:tcPr>
          <w:p w14:paraId="72E908F6" w14:textId="77777777" w:rsidR="00BF56DC" w:rsidRDefault="00BF56DC" w:rsidP="00BF56DC">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606" w:name="_DV_M565"/>
      <w:bookmarkEnd w:id="606"/>
      <w:r>
        <w:rPr>
          <w:rFonts w:ascii="Arial" w:hAnsi="Arial" w:cs="Arial"/>
          <w:b/>
          <w:bCs/>
          <w:sz w:val="28"/>
          <w:szCs w:val="28"/>
          <w:u w:val="single"/>
        </w:rPr>
        <w:t>Communications Plant (CC.6.5) - Appendix 1</w:t>
      </w:r>
    </w:p>
    <w:p w14:paraId="52B9F9A7" w14:textId="77777777" w:rsidR="00CA2ECB" w:rsidRDefault="00CA2ECB" w:rsidP="00CA2ECB">
      <w:pPr>
        <w:pStyle w:val="BodyText"/>
        <w:widowControl/>
        <w:jc w:val="center"/>
        <w:rPr>
          <w:rFonts w:ascii="Arial" w:hAnsi="Arial" w:cs="Arial"/>
          <w:i/>
          <w:iCs/>
        </w:rPr>
      </w:pPr>
      <w:bookmarkStart w:id="607" w:name="_DV_M566"/>
      <w:bookmarkEnd w:id="607"/>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5E0348">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lastRenderedPageBreak/>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r w:rsidR="005E0348" w14:paraId="2DE8F736"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42EFE2F" w14:textId="7A8707F9" w:rsidR="005E0348" w:rsidRDefault="005E0348" w:rsidP="005E0348">
            <w:pPr>
              <w:widowControl/>
              <w:spacing w:before="120"/>
              <w:rPr>
                <w:rFonts w:ascii="Arial" w:hAnsi="Arial" w:cs="Arial"/>
                <w:sz w:val="14"/>
                <w:szCs w:val="14"/>
              </w:rPr>
            </w:pPr>
            <w:r>
              <w:rPr>
                <w:rFonts w:ascii="Arial" w:hAnsi="Arial" w:cs="Arial"/>
                <w:sz w:val="14"/>
                <w:szCs w:val="14"/>
              </w:rPr>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59DA213F" w14:textId="2949CA81" w:rsidR="005E0348" w:rsidRDefault="005E0348" w:rsidP="005E0348">
            <w:pPr>
              <w:widowControl/>
              <w:spacing w:before="120" w:after="58"/>
              <w:rPr>
                <w:rFonts w:ascii="Arial" w:hAnsi="Arial" w:cs="Arial"/>
                <w:sz w:val="14"/>
                <w:szCs w:val="14"/>
              </w:rPr>
            </w:pPr>
            <w:r>
              <w:rPr>
                <w:rFonts w:ascii="Arial" w:hAnsi="Arial" w:cs="Arial"/>
                <w:sz w:val="14"/>
                <w:szCs w:val="14"/>
              </w:rPr>
              <w:t>The Company.</w:t>
            </w:r>
          </w:p>
        </w:tc>
        <w:tc>
          <w:tcPr>
            <w:tcW w:w="2791" w:type="dxa"/>
            <w:tcBorders>
              <w:top w:val="single" w:sz="6" w:space="0" w:color="000000"/>
              <w:left w:val="single" w:sz="6" w:space="0" w:color="000000"/>
              <w:bottom w:val="single" w:sz="6" w:space="0" w:color="000000"/>
              <w:right w:val="single" w:sz="6" w:space="0" w:color="000000"/>
            </w:tcBorders>
          </w:tcPr>
          <w:p w14:paraId="203A555D" w14:textId="0EEA71D6" w:rsidR="005E0348" w:rsidRDefault="005E0348" w:rsidP="005E0348">
            <w:pPr>
              <w:widowControl/>
              <w:spacing w:before="120" w:after="58"/>
              <w:rPr>
                <w:rFonts w:ascii="Arial" w:hAnsi="Arial" w:cs="Arial"/>
                <w:sz w:val="14"/>
                <w:szCs w:val="14"/>
              </w:rPr>
            </w:pPr>
            <w:r>
              <w:rPr>
                <w:rFonts w:ascii="Arial" w:hAnsi="Arial" w:cs="Arial"/>
                <w:sz w:val="14"/>
                <w:szCs w:val="14"/>
              </w:rPr>
              <w:t>Create an account to access the Electronic Communication Platform using the registration information provided by The Company.</w:t>
            </w:r>
          </w:p>
        </w:tc>
        <w:tc>
          <w:tcPr>
            <w:tcW w:w="2791" w:type="dxa"/>
            <w:tcBorders>
              <w:top w:val="single" w:sz="6" w:space="0" w:color="000000"/>
              <w:left w:val="single" w:sz="6" w:space="0" w:color="000000"/>
              <w:bottom w:val="single" w:sz="6" w:space="0" w:color="000000"/>
              <w:right w:val="nil"/>
            </w:tcBorders>
          </w:tcPr>
          <w:p w14:paraId="78E9A4B4" w14:textId="531DD058" w:rsidR="005E0348" w:rsidRDefault="005E0348" w:rsidP="005E0348">
            <w:pPr>
              <w:widowControl/>
              <w:spacing w:before="120" w:after="58"/>
              <w:rPr>
                <w:rFonts w:ascii="Arial" w:hAnsi="Arial" w:cs="Arial"/>
                <w:sz w:val="14"/>
                <w:szCs w:val="14"/>
              </w:rPr>
            </w:pPr>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p>
        </w:tc>
        <w:tc>
          <w:tcPr>
            <w:tcW w:w="2791" w:type="dxa"/>
            <w:tcBorders>
              <w:top w:val="nil"/>
              <w:left w:val="single" w:sz="6" w:space="0" w:color="000000"/>
              <w:bottom w:val="single" w:sz="6" w:space="0" w:color="000000"/>
              <w:right w:val="single" w:sz="6" w:space="0" w:color="000000"/>
            </w:tcBorders>
          </w:tcPr>
          <w:p w14:paraId="36607804" w14:textId="77777777" w:rsidR="005E0348" w:rsidRDefault="005E0348" w:rsidP="005E0348">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608" w:name="_DV_M567"/>
      <w:bookmarkEnd w:id="608"/>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609" w:name="_DV_M568"/>
      <w:bookmarkEnd w:id="609"/>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610" w:name="_DV_M569"/>
      <w:bookmarkEnd w:id="610"/>
      <w:r>
        <w:rPr>
          <w:rFonts w:ascii="Arial" w:hAnsi="Arial" w:cs="Arial"/>
          <w:b/>
          <w:bCs/>
        </w:rPr>
        <w:t xml:space="preserve">END OF SECTION </w:t>
      </w:r>
      <w:bookmarkStart w:id="611" w:name="_DV_X0"/>
      <w:r>
        <w:rPr>
          <w:rFonts w:ascii="Arial" w:hAnsi="Arial" w:cs="Arial"/>
          <w:b/>
          <w:bCs/>
        </w:rPr>
        <w:t>6</w:t>
      </w:r>
      <w:bookmarkEnd w:id="611"/>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0165A" w14:textId="77777777" w:rsidR="00622703" w:rsidRDefault="00622703" w:rsidP="00684C89">
      <w:pPr>
        <w:pStyle w:val="clauseindent"/>
      </w:pPr>
      <w:r>
        <w:separator/>
      </w:r>
    </w:p>
  </w:endnote>
  <w:endnote w:type="continuationSeparator" w:id="0">
    <w:p w14:paraId="00E20F38" w14:textId="77777777" w:rsidR="00622703" w:rsidRDefault="00622703" w:rsidP="00684C89">
      <w:pPr>
        <w:pStyle w:val="clauseindent"/>
      </w:pPr>
      <w:r>
        <w:continuationSeparator/>
      </w:r>
    </w:p>
  </w:endnote>
  <w:endnote w:type="continuationNotice" w:id="1">
    <w:p w14:paraId="5BCD6094" w14:textId="77777777" w:rsidR="00622703" w:rsidRDefault="00622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D6C8F" w14:textId="1AB28B2D" w:rsidR="00C30193" w:rsidRDefault="57F2BD47" w:rsidP="00D47044">
    <w:pPr>
      <w:pStyle w:val="Footer"/>
      <w:widowControl/>
      <w:spacing w:line="259" w:lineRule="auto"/>
      <w:jc w:val="right"/>
      <w:rPr>
        <w:rStyle w:val="PageNumber"/>
        <w:rFonts w:ascii="Arial" w:hAnsi="Arial" w:cs="Arial"/>
      </w:rPr>
    </w:pPr>
    <w:r w:rsidRPr="57F2BD47">
      <w:rPr>
        <w:rStyle w:val="PageNumber"/>
        <w:rFonts w:ascii="Arial" w:hAnsi="Arial" w:cs="Arial"/>
        <w:sz w:val="20"/>
        <w:szCs w:val="20"/>
      </w:rPr>
      <w:t>V1.3</w:t>
    </w:r>
    <w:r w:rsidR="003D4BB4">
      <w:rPr>
        <w:rStyle w:val="PageNumber"/>
        <w:rFonts w:ascii="Arial" w:hAnsi="Arial" w:cs="Arial"/>
        <w:sz w:val="20"/>
        <w:szCs w:val="20"/>
      </w:rPr>
      <w:t>8</w:t>
    </w:r>
    <w:r w:rsidRPr="57F2BD47">
      <w:rPr>
        <w:rStyle w:val="PageNumber"/>
        <w:rFonts w:ascii="Arial" w:hAnsi="Arial" w:cs="Arial"/>
        <w:sz w:val="20"/>
        <w:szCs w:val="20"/>
      </w:rPr>
      <w:t xml:space="preserve"> </w:t>
    </w:r>
    <w:r w:rsidR="003D4BB4">
      <w:rPr>
        <w:rStyle w:val="PageNumber"/>
        <w:rFonts w:ascii="Arial" w:hAnsi="Arial" w:cs="Arial"/>
        <w:sz w:val="20"/>
        <w:szCs w:val="20"/>
      </w:rPr>
      <w:t xml:space="preserve">10 </w:t>
    </w:r>
    <w:r w:rsidR="00EA39FD">
      <w:rPr>
        <w:rStyle w:val="PageNumber"/>
        <w:rFonts w:ascii="Arial" w:hAnsi="Arial" w:cs="Arial"/>
        <w:sz w:val="20"/>
        <w:szCs w:val="20"/>
      </w:rPr>
      <w:t>June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03F5D5C7"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EB799F">
      <w:rPr>
        <w:rStyle w:val="PageNumber"/>
        <w:rFonts w:ascii="Arial" w:hAnsi="Arial" w:cs="Arial"/>
        <w:sz w:val="20"/>
        <w:szCs w:val="20"/>
      </w:rPr>
      <w:t>8</w:t>
    </w:r>
    <w:r w:rsidR="00DA3A9B">
      <w:rPr>
        <w:rStyle w:val="PageNumber"/>
        <w:rFonts w:ascii="Arial" w:hAnsi="Arial" w:cs="Arial"/>
        <w:sz w:val="20"/>
        <w:szCs w:val="20"/>
      </w:rPr>
      <w:t xml:space="preserve"> </w:t>
    </w:r>
    <w:r w:rsidR="00EB799F">
      <w:rPr>
        <w:rStyle w:val="PageNumber"/>
        <w:rFonts w:ascii="Arial" w:hAnsi="Arial" w:cs="Arial"/>
        <w:sz w:val="20"/>
        <w:szCs w:val="20"/>
      </w:rPr>
      <w:t>10 June</w:t>
    </w:r>
    <w:r w:rsidR="00924C9F">
      <w:rPr>
        <w:rStyle w:val="PageNumber"/>
        <w:rFonts w:ascii="Arial" w:hAnsi="Arial" w:cs="Arial"/>
        <w:sz w:val="20"/>
        <w:szCs w:val="20"/>
      </w:rPr>
      <w:t xml:space="preserve"> </w:t>
    </w:r>
    <w:r w:rsidR="00DA3A9B">
      <w:rPr>
        <w:rStyle w:val="PageNumber"/>
        <w:rFonts w:ascii="Arial" w:hAnsi="Arial" w:cs="Arial"/>
        <w:sz w:val="20"/>
        <w:szCs w:val="20"/>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54B116A5"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EA39FD">
      <w:rPr>
        <w:rStyle w:val="PageNumber"/>
        <w:rFonts w:ascii="Arial" w:hAnsi="Arial" w:cs="Arial"/>
        <w:sz w:val="20"/>
        <w:szCs w:val="20"/>
      </w:rPr>
      <w:t xml:space="preserve">8 </w:t>
    </w:r>
    <w:r w:rsidR="00EB799F">
      <w:rPr>
        <w:rStyle w:val="PageNumber"/>
        <w:rFonts w:ascii="Arial" w:hAnsi="Arial" w:cs="Arial"/>
        <w:sz w:val="20"/>
        <w:szCs w:val="20"/>
      </w:rPr>
      <w:t>10 June 2025</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25C95BAB" w:rsidR="00C30193" w:rsidRDefault="006D5F56" w:rsidP="00A03353">
    <w:pPr>
      <w:widowControl/>
      <w:jc w:val="right"/>
      <w:rPr>
        <w:rFonts w:ascii="Times New Roman" w:hAnsi="Times New Roman"/>
      </w:rPr>
    </w:pPr>
    <w:r>
      <w:rPr>
        <w:rStyle w:val="PageNumber"/>
        <w:rFonts w:ascii="Arial" w:hAnsi="Arial" w:cs="Arial"/>
        <w:sz w:val="20"/>
        <w:szCs w:val="20"/>
      </w:rPr>
      <w:t>v1.3</w:t>
    </w:r>
    <w:r w:rsidR="00EA39FD">
      <w:rPr>
        <w:rStyle w:val="PageNumber"/>
        <w:rFonts w:ascii="Arial" w:hAnsi="Arial" w:cs="Arial"/>
        <w:sz w:val="20"/>
        <w:szCs w:val="20"/>
      </w:rPr>
      <w:t>8</w:t>
    </w:r>
    <w:r w:rsidR="00DA3A9B">
      <w:rPr>
        <w:rStyle w:val="PageNumber"/>
        <w:rFonts w:ascii="Arial" w:hAnsi="Arial" w:cs="Arial"/>
        <w:sz w:val="20"/>
        <w:szCs w:val="20"/>
      </w:rPr>
      <w:t xml:space="preserve"> </w:t>
    </w:r>
    <w:r w:rsidR="00EA39FD">
      <w:rPr>
        <w:rStyle w:val="PageNumber"/>
        <w:rFonts w:ascii="Arial" w:hAnsi="Arial" w:cs="Arial"/>
        <w:sz w:val="20"/>
        <w:szCs w:val="20"/>
      </w:rPr>
      <w:t>10 June</w:t>
    </w:r>
    <w:r w:rsidR="00276B4A">
      <w:rPr>
        <w:rStyle w:val="PageNumber"/>
        <w:rFonts w:ascii="Arial" w:hAnsi="Arial" w:cs="Arial"/>
        <w:sz w:val="20"/>
        <w:szCs w:val="20"/>
      </w:rPr>
      <w:t xml:space="preserve"> </w:t>
    </w:r>
    <w:r w:rsidR="00DA3A9B">
      <w:rPr>
        <w:rStyle w:val="PageNumber"/>
        <w:rFonts w:ascii="Arial" w:hAnsi="Arial" w:cs="Arial"/>
        <w:sz w:val="20"/>
        <w:szCs w:val="2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35F99" w14:textId="77777777" w:rsidR="00622703" w:rsidRDefault="00622703" w:rsidP="00684C89">
      <w:pPr>
        <w:pStyle w:val="clauseindent"/>
      </w:pPr>
      <w:r>
        <w:separator/>
      </w:r>
    </w:p>
  </w:footnote>
  <w:footnote w:type="continuationSeparator" w:id="0">
    <w:p w14:paraId="4F76F596" w14:textId="77777777" w:rsidR="00622703" w:rsidRDefault="00622703" w:rsidP="00684C89">
      <w:pPr>
        <w:pStyle w:val="clauseindent"/>
      </w:pPr>
      <w:r>
        <w:continuationSeparator/>
      </w:r>
    </w:p>
  </w:footnote>
  <w:footnote w:type="continuationNotice" w:id="1">
    <w:p w14:paraId="373E5498" w14:textId="77777777" w:rsidR="00622703" w:rsidRDefault="006227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2BD7B075" w:rsidR="00C30193" w:rsidRDefault="57F2BD47">
    <w:pPr>
      <w:pStyle w:val="Header"/>
      <w:widowControl/>
      <w:rPr>
        <w:rFonts w:ascii="Arial" w:hAnsi="Arial" w:cs="Arial"/>
        <w:sz w:val="20"/>
        <w:szCs w:val="20"/>
      </w:rPr>
    </w:pPr>
    <w:r w:rsidRPr="57F2BD47">
      <w:rPr>
        <w:rFonts w:ascii="Arial" w:hAnsi="Arial" w:cs="Arial"/>
        <w:sz w:val="20"/>
        <w:szCs w:val="20"/>
      </w:rPr>
      <w:t>CUSC v1.3</w:t>
    </w:r>
    <w:r w:rsidR="00EF508E">
      <w:rPr>
        <w:rFonts w:ascii="Arial" w:hAnsi="Arial" w:cs="Arial"/>
        <w:sz w:val="20"/>
        <w:szCs w:val="20"/>
      </w:rPr>
      <w:t>8</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4E91EC8D" w:rsidR="00C30193" w:rsidRDefault="346C006A">
    <w:pPr>
      <w:pStyle w:val="Header"/>
      <w:widowControl/>
      <w:rPr>
        <w:rFonts w:ascii="Arial" w:hAnsi="Arial" w:cs="Arial"/>
        <w:sz w:val="20"/>
        <w:szCs w:val="20"/>
      </w:rPr>
    </w:pPr>
    <w:r w:rsidRPr="346C006A">
      <w:rPr>
        <w:rFonts w:ascii="Arial" w:hAnsi="Arial" w:cs="Arial"/>
        <w:sz w:val="20"/>
        <w:szCs w:val="20"/>
      </w:rPr>
      <w:t>CUSC v1.3</w:t>
    </w:r>
    <w:r w:rsidR="00721B72">
      <w:rPr>
        <w:rFonts w:ascii="Arial" w:hAnsi="Arial" w:cs="Arial"/>
        <w:sz w:val="20"/>
        <w:szCs w:val="20"/>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0916EC2B"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B799F">
      <w:rPr>
        <w:rFonts w:ascii="Arial" w:hAnsi="Arial" w:cs="Arial"/>
        <w:sz w:val="20"/>
        <w:szCs w:val="20"/>
      </w:rPr>
      <w:t>8</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28BEAC9B"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A39FD">
      <w:rPr>
        <w:rFonts w:ascii="Arial" w:hAnsi="Arial" w:cs="Arial"/>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none"/>
      <w:suff w:val="nothing"/>
      <w:lvlText w:val="%1"/>
      <w:lvlJc w:val="left"/>
      <w:pPr>
        <w:widowControl w:val="0"/>
        <w:autoSpaceDE w:val="0"/>
        <w:autoSpaceDN w:val="0"/>
        <w:adjustRightInd w:val="0"/>
        <w:ind w:left="426"/>
      </w:pPr>
      <w:rPr>
        <w:rFonts w:ascii="Garamond MT" w:hAnsi="Garamond MT" w:cs="Garamond MT"/>
        <w:sz w:val="24"/>
        <w:szCs w:val="24"/>
      </w:rPr>
    </w:lvl>
    <w:lvl w:ilvl="1">
      <w:start w:val="1"/>
      <w:numFmt w:val="decimal"/>
      <w:pStyle w:val="Heading3"/>
      <w:lvlText w:val="6.%2"/>
      <w:lvlJc w:val="left"/>
      <w:pPr>
        <w:widowControl w:val="0"/>
        <w:tabs>
          <w:tab w:val="num" w:pos="426"/>
        </w:tabs>
        <w:autoSpaceDE w:val="0"/>
        <w:autoSpaceDN w:val="0"/>
        <w:adjustRightInd w:val="0"/>
        <w:ind w:left="1277"/>
      </w:pPr>
      <w:rPr>
        <w:rFonts w:ascii="Arial Bold" w:hAnsi="Arial Bold" w:cs="Arial Bold"/>
        <w:b/>
        <w:bCs/>
        <w:i w:val="0"/>
        <w:iCs w:val="0"/>
        <w:color w:val="000000"/>
        <w:sz w:val="24"/>
        <w:szCs w:val="24"/>
      </w:rPr>
    </w:lvl>
    <w:lvl w:ilvl="2">
      <w:start w:val="1"/>
      <w:numFmt w:val="decimal"/>
      <w:pStyle w:val="StyleHeading3"/>
      <w:lvlText w:val="%3%2.1"/>
      <w:lvlJc w:val="left"/>
      <w:pPr>
        <w:widowControl w:val="0"/>
        <w:tabs>
          <w:tab w:val="num" w:pos="1"/>
        </w:tabs>
        <w:autoSpaceDE w:val="0"/>
        <w:autoSpaceDN w:val="0"/>
        <w:adjustRightInd w:val="0"/>
        <w:ind w:left="852"/>
      </w:pPr>
      <w:rPr>
        <w:rFonts w:ascii="Arial Bold" w:hAnsi="Arial Bold" w:cs="Arial Bold"/>
        <w:b w:val="0"/>
        <w:bCs w:val="0"/>
        <w:sz w:val="24"/>
        <w:szCs w:val="24"/>
      </w:rPr>
    </w:lvl>
    <w:lvl w:ilvl="3">
      <w:start w:val="1"/>
      <w:numFmt w:val="decimal"/>
      <w:pStyle w:val="Heading4"/>
      <w:lvlText w:val="%2.%3.7"/>
      <w:lvlJc w:val="left"/>
      <w:pPr>
        <w:widowControl w:val="0"/>
        <w:tabs>
          <w:tab w:val="num" w:pos="2848"/>
        </w:tabs>
        <w:autoSpaceDE w:val="0"/>
        <w:autoSpaceDN w:val="0"/>
        <w:adjustRightInd w:val="0"/>
        <w:ind w:left="2128"/>
      </w:pPr>
      <w:rPr>
        <w:rFonts w:ascii="Garamond MT" w:hAnsi="Garamond MT" w:cs="Garamond MT"/>
        <w:sz w:val="24"/>
        <w:szCs w:val="24"/>
      </w:rPr>
    </w:lvl>
    <w:lvl w:ilvl="4">
      <w:start w:val="1"/>
      <w:numFmt w:val="lowerLetter"/>
      <w:pStyle w:val="Heading5"/>
      <w:lvlText w:val="(%5)"/>
      <w:lvlJc w:val="left"/>
      <w:pPr>
        <w:widowControl w:val="0"/>
        <w:tabs>
          <w:tab w:val="num" w:pos="-709"/>
        </w:tabs>
        <w:autoSpaceDE w:val="0"/>
        <w:autoSpaceDN w:val="0"/>
        <w:adjustRightInd w:val="0"/>
        <w:ind w:left="1843"/>
      </w:pPr>
      <w:rPr>
        <w:rFonts w:ascii="Arial" w:hAnsi="Arial" w:cs="Arial" w:hint="default"/>
        <w:sz w:val="24"/>
        <w:szCs w:val="24"/>
      </w:rPr>
    </w:lvl>
    <w:lvl w:ilvl="5">
      <w:start w:val="1"/>
      <w:numFmt w:val="lowerRoman"/>
      <w:pStyle w:val="Heading6"/>
      <w:lvlText w:val="(%6)"/>
      <w:lvlJc w:val="left"/>
      <w:pPr>
        <w:widowControl w:val="0"/>
        <w:tabs>
          <w:tab w:val="num" w:pos="426"/>
        </w:tabs>
        <w:autoSpaceDE w:val="0"/>
        <w:autoSpaceDN w:val="0"/>
        <w:adjustRightInd w:val="0"/>
        <w:ind w:left="3829"/>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ind w:left="426"/>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ind w:left="426"/>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ind w:left="426"/>
      </w:pPr>
      <w:rPr>
        <w:rFonts w:ascii="Garamond MT" w:hAnsi="Garamond MT" w:cs="Garamond M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713"/>
        </w:tabs>
        <w:autoSpaceDE w:val="0"/>
        <w:autoSpaceDN w:val="0"/>
        <w:adjustRightInd w:val="0"/>
        <w:ind w:left="1713"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50DEE08E"/>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11D8482D"/>
    <w:multiLevelType w:val="hybridMultilevel"/>
    <w:tmpl w:val="4C6AE6F4"/>
    <w:lvl w:ilvl="0" w:tplc="7CF2B74C">
      <w:start w:val="1"/>
      <w:numFmt w:val="lowerRoman"/>
      <w:lvlText w:val="%1."/>
      <w:lvlJc w:val="left"/>
      <w:pPr>
        <w:ind w:left="3271" w:hanging="720"/>
      </w:pPr>
      <w:rPr>
        <w:rFonts w:ascii="Arial" w:hAnsi="Arial" w:cs="Arial" w:hint="default"/>
      </w:rPr>
    </w:lvl>
    <w:lvl w:ilvl="1" w:tplc="08090019" w:tentative="1">
      <w:start w:val="1"/>
      <w:numFmt w:val="lowerLetter"/>
      <w:lvlText w:val="%2."/>
      <w:lvlJc w:val="left"/>
      <w:pPr>
        <w:ind w:left="3631" w:hanging="360"/>
      </w:pPr>
    </w:lvl>
    <w:lvl w:ilvl="2" w:tplc="0809001B" w:tentative="1">
      <w:start w:val="1"/>
      <w:numFmt w:val="lowerRoman"/>
      <w:lvlText w:val="%3."/>
      <w:lvlJc w:val="right"/>
      <w:pPr>
        <w:ind w:left="4351" w:hanging="180"/>
      </w:pPr>
    </w:lvl>
    <w:lvl w:ilvl="3" w:tplc="0809000F" w:tentative="1">
      <w:start w:val="1"/>
      <w:numFmt w:val="decimal"/>
      <w:lvlText w:val="%4."/>
      <w:lvlJc w:val="left"/>
      <w:pPr>
        <w:ind w:left="5071" w:hanging="360"/>
      </w:pPr>
    </w:lvl>
    <w:lvl w:ilvl="4" w:tplc="08090019" w:tentative="1">
      <w:start w:val="1"/>
      <w:numFmt w:val="lowerLetter"/>
      <w:lvlText w:val="%5."/>
      <w:lvlJc w:val="left"/>
      <w:pPr>
        <w:ind w:left="5791" w:hanging="360"/>
      </w:pPr>
    </w:lvl>
    <w:lvl w:ilvl="5" w:tplc="0809001B" w:tentative="1">
      <w:start w:val="1"/>
      <w:numFmt w:val="lowerRoman"/>
      <w:lvlText w:val="%6."/>
      <w:lvlJc w:val="right"/>
      <w:pPr>
        <w:ind w:left="6511" w:hanging="180"/>
      </w:pPr>
    </w:lvl>
    <w:lvl w:ilvl="6" w:tplc="0809000F" w:tentative="1">
      <w:start w:val="1"/>
      <w:numFmt w:val="decimal"/>
      <w:lvlText w:val="%7."/>
      <w:lvlJc w:val="left"/>
      <w:pPr>
        <w:ind w:left="7231" w:hanging="360"/>
      </w:pPr>
    </w:lvl>
    <w:lvl w:ilvl="7" w:tplc="08090019" w:tentative="1">
      <w:start w:val="1"/>
      <w:numFmt w:val="lowerLetter"/>
      <w:lvlText w:val="%8."/>
      <w:lvlJc w:val="left"/>
      <w:pPr>
        <w:ind w:left="7951" w:hanging="360"/>
      </w:pPr>
    </w:lvl>
    <w:lvl w:ilvl="8" w:tplc="0809001B" w:tentative="1">
      <w:start w:val="1"/>
      <w:numFmt w:val="lowerRoman"/>
      <w:lvlText w:val="%9."/>
      <w:lvlJc w:val="right"/>
      <w:pPr>
        <w:ind w:left="8671" w:hanging="180"/>
      </w:pPr>
    </w:lvl>
  </w:abstractNum>
  <w:abstractNum w:abstractNumId="44" w15:restartNumberingAfterBreak="0">
    <w:nsid w:val="13640AA3"/>
    <w:multiLevelType w:val="hybridMultilevel"/>
    <w:tmpl w:val="69E612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6" w15:restartNumberingAfterBreak="0">
    <w:nsid w:val="3DF11890"/>
    <w:multiLevelType w:val="multilevel"/>
    <w:tmpl w:val="EC3EA1DE"/>
    <w:lvl w:ilvl="0">
      <w:start w:val="6"/>
      <w:numFmt w:val="decimal"/>
      <w:lvlText w:val="%1"/>
      <w:lvlJc w:val="left"/>
      <w:pPr>
        <w:ind w:left="620" w:hanging="620"/>
      </w:pPr>
      <w:rPr>
        <w:rFonts w:hint="default"/>
      </w:rPr>
    </w:lvl>
    <w:lvl w:ilvl="1">
      <w:start w:val="22"/>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8B07B33"/>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48"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9"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1277562340">
    <w:abstractNumId w:val="32"/>
  </w:num>
  <w:num w:numId="2" w16cid:durableId="1961721563">
    <w:abstractNumId w:val="10"/>
  </w:num>
  <w:num w:numId="3" w16cid:durableId="148324583">
    <w:abstractNumId w:val="39"/>
  </w:num>
  <w:num w:numId="4" w16cid:durableId="489562975">
    <w:abstractNumId w:val="23"/>
  </w:num>
  <w:num w:numId="5" w16cid:durableId="2009206817">
    <w:abstractNumId w:val="17"/>
  </w:num>
  <w:num w:numId="6" w16cid:durableId="1622347219">
    <w:abstractNumId w:val="38"/>
  </w:num>
  <w:num w:numId="7" w16cid:durableId="804784978">
    <w:abstractNumId w:val="21"/>
  </w:num>
  <w:num w:numId="8" w16cid:durableId="1161585347">
    <w:abstractNumId w:val="28"/>
  </w:num>
  <w:num w:numId="9" w16cid:durableId="1271738878">
    <w:abstractNumId w:val="42"/>
  </w:num>
  <w:num w:numId="10" w16cid:durableId="1641765467">
    <w:abstractNumId w:val="41"/>
  </w:num>
  <w:num w:numId="11" w16cid:durableId="869950529">
    <w:abstractNumId w:val="37"/>
  </w:num>
  <w:num w:numId="12" w16cid:durableId="1672637323">
    <w:abstractNumId w:val="9"/>
  </w:num>
  <w:num w:numId="13" w16cid:durableId="1681004062">
    <w:abstractNumId w:val="7"/>
  </w:num>
  <w:num w:numId="14" w16cid:durableId="1174611959">
    <w:abstractNumId w:val="6"/>
  </w:num>
  <w:num w:numId="15" w16cid:durableId="643123349">
    <w:abstractNumId w:val="5"/>
  </w:num>
  <w:num w:numId="16" w16cid:durableId="1248343085">
    <w:abstractNumId w:val="4"/>
  </w:num>
  <w:num w:numId="17" w16cid:durableId="1156609470">
    <w:abstractNumId w:val="8"/>
  </w:num>
  <w:num w:numId="18" w16cid:durableId="1122578480">
    <w:abstractNumId w:val="3"/>
  </w:num>
  <w:num w:numId="19" w16cid:durableId="1507944369">
    <w:abstractNumId w:val="2"/>
  </w:num>
  <w:num w:numId="20" w16cid:durableId="1444570484">
    <w:abstractNumId w:val="1"/>
  </w:num>
  <w:num w:numId="21" w16cid:durableId="1712458001">
    <w:abstractNumId w:val="0"/>
  </w:num>
  <w:num w:numId="22"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3" w16cid:durableId="1482966667">
    <w:abstractNumId w:val="35"/>
  </w:num>
  <w:num w:numId="24" w16cid:durableId="1795975521">
    <w:abstractNumId w:val="14"/>
  </w:num>
  <w:num w:numId="25" w16cid:durableId="2012367506">
    <w:abstractNumId w:val="36"/>
  </w:num>
  <w:num w:numId="26" w16cid:durableId="1576357396">
    <w:abstractNumId w:val="40"/>
  </w:num>
  <w:num w:numId="27" w16cid:durableId="1351178944">
    <w:abstractNumId w:val="16"/>
  </w:num>
  <w:num w:numId="28" w16cid:durableId="210308511">
    <w:abstractNumId w:val="15"/>
  </w:num>
  <w:num w:numId="29" w16cid:durableId="956761298">
    <w:abstractNumId w:val="25"/>
  </w:num>
  <w:num w:numId="30" w16cid:durableId="147554262">
    <w:abstractNumId w:val="31"/>
  </w:num>
  <w:num w:numId="31" w16cid:durableId="822039846">
    <w:abstractNumId w:val="26"/>
  </w:num>
  <w:num w:numId="32" w16cid:durableId="1955359159">
    <w:abstractNumId w:val="13"/>
  </w:num>
  <w:num w:numId="33" w16cid:durableId="1590843164">
    <w:abstractNumId w:val="30"/>
  </w:num>
  <w:num w:numId="34" w16cid:durableId="1457480774">
    <w:abstractNumId w:val="29"/>
  </w:num>
  <w:num w:numId="35" w16cid:durableId="1219701998">
    <w:abstractNumId w:val="19"/>
  </w:num>
  <w:num w:numId="36" w16cid:durableId="468785285">
    <w:abstractNumId w:val="20"/>
  </w:num>
  <w:num w:numId="37" w16cid:durableId="1612860943">
    <w:abstractNumId w:val="34"/>
  </w:num>
  <w:num w:numId="38" w16cid:durableId="337581604">
    <w:abstractNumId w:val="12"/>
  </w:num>
  <w:num w:numId="39" w16cid:durableId="853107164">
    <w:abstractNumId w:val="27"/>
  </w:num>
  <w:num w:numId="40" w16cid:durableId="1911035571">
    <w:abstractNumId w:val="22"/>
  </w:num>
  <w:num w:numId="41" w16cid:durableId="371344191">
    <w:abstractNumId w:val="24"/>
  </w:num>
  <w:num w:numId="42" w16cid:durableId="2012830803">
    <w:abstractNumId w:val="18"/>
  </w:num>
  <w:num w:numId="43" w16cid:durableId="382218113">
    <w:abstractNumId w:val="33"/>
  </w:num>
  <w:num w:numId="44" w16cid:durableId="789128343">
    <w:abstractNumId w:val="49"/>
  </w:num>
  <w:num w:numId="45" w16cid:durableId="948120924">
    <w:abstractNumId w:val="45"/>
  </w:num>
  <w:num w:numId="46" w16cid:durableId="1688677266">
    <w:abstractNumId w:val="48"/>
  </w:num>
  <w:num w:numId="47" w16cid:durableId="1944338570">
    <w:abstractNumId w:val="43"/>
  </w:num>
  <w:num w:numId="48" w16cid:durableId="797726919">
    <w:abstractNumId w:val="44"/>
  </w:num>
  <w:num w:numId="49" w16cid:durableId="464927520">
    <w:abstractNumId w:val="47"/>
  </w:num>
  <w:num w:numId="50" w16cid:durableId="429549945">
    <w:abstractNumId w:val="4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621"/>
    <w:rsid w:val="000065A3"/>
    <w:rsid w:val="00011F17"/>
    <w:rsid w:val="00012AE9"/>
    <w:rsid w:val="00013841"/>
    <w:rsid w:val="0001527C"/>
    <w:rsid w:val="000154F5"/>
    <w:rsid w:val="00016605"/>
    <w:rsid w:val="00017715"/>
    <w:rsid w:val="00017BE1"/>
    <w:rsid w:val="00020007"/>
    <w:rsid w:val="00020142"/>
    <w:rsid w:val="00024B21"/>
    <w:rsid w:val="00026487"/>
    <w:rsid w:val="00030743"/>
    <w:rsid w:val="00031E7C"/>
    <w:rsid w:val="0003353D"/>
    <w:rsid w:val="00037664"/>
    <w:rsid w:val="00040507"/>
    <w:rsid w:val="00040B1E"/>
    <w:rsid w:val="00043E83"/>
    <w:rsid w:val="00044427"/>
    <w:rsid w:val="00044A37"/>
    <w:rsid w:val="0004506F"/>
    <w:rsid w:val="000471C6"/>
    <w:rsid w:val="00052684"/>
    <w:rsid w:val="000535DE"/>
    <w:rsid w:val="00054E3A"/>
    <w:rsid w:val="00055182"/>
    <w:rsid w:val="0005518F"/>
    <w:rsid w:val="00056367"/>
    <w:rsid w:val="0005639D"/>
    <w:rsid w:val="00061669"/>
    <w:rsid w:val="000623AE"/>
    <w:rsid w:val="000651E2"/>
    <w:rsid w:val="00065BE7"/>
    <w:rsid w:val="00065C12"/>
    <w:rsid w:val="00070103"/>
    <w:rsid w:val="00070AA7"/>
    <w:rsid w:val="00071797"/>
    <w:rsid w:val="00072371"/>
    <w:rsid w:val="00073507"/>
    <w:rsid w:val="00073C3B"/>
    <w:rsid w:val="00073C3D"/>
    <w:rsid w:val="00075922"/>
    <w:rsid w:val="00075ED1"/>
    <w:rsid w:val="000806BF"/>
    <w:rsid w:val="00084189"/>
    <w:rsid w:val="000853AA"/>
    <w:rsid w:val="00085C3E"/>
    <w:rsid w:val="00086480"/>
    <w:rsid w:val="00090F85"/>
    <w:rsid w:val="0009105F"/>
    <w:rsid w:val="00092143"/>
    <w:rsid w:val="00093B9A"/>
    <w:rsid w:val="0009434C"/>
    <w:rsid w:val="00095307"/>
    <w:rsid w:val="00096D2C"/>
    <w:rsid w:val="00097BB1"/>
    <w:rsid w:val="000A028F"/>
    <w:rsid w:val="000A0DF6"/>
    <w:rsid w:val="000A1611"/>
    <w:rsid w:val="000A2588"/>
    <w:rsid w:val="000A2998"/>
    <w:rsid w:val="000A2BDC"/>
    <w:rsid w:val="000A2CDE"/>
    <w:rsid w:val="000A2D13"/>
    <w:rsid w:val="000A3222"/>
    <w:rsid w:val="000A377A"/>
    <w:rsid w:val="000A59D4"/>
    <w:rsid w:val="000A730D"/>
    <w:rsid w:val="000B2D6A"/>
    <w:rsid w:val="000B3BE3"/>
    <w:rsid w:val="000B421C"/>
    <w:rsid w:val="000B44AF"/>
    <w:rsid w:val="000B5098"/>
    <w:rsid w:val="000C02EC"/>
    <w:rsid w:val="000C0B45"/>
    <w:rsid w:val="000C20EF"/>
    <w:rsid w:val="000C6091"/>
    <w:rsid w:val="000C6767"/>
    <w:rsid w:val="000D0E2E"/>
    <w:rsid w:val="000D27BF"/>
    <w:rsid w:val="000D2BB5"/>
    <w:rsid w:val="000D3A0D"/>
    <w:rsid w:val="000D6BC2"/>
    <w:rsid w:val="000E1A0A"/>
    <w:rsid w:val="000E2549"/>
    <w:rsid w:val="000E32FD"/>
    <w:rsid w:val="000E4799"/>
    <w:rsid w:val="000E5D25"/>
    <w:rsid w:val="000E68CE"/>
    <w:rsid w:val="000E6AD1"/>
    <w:rsid w:val="000F3C01"/>
    <w:rsid w:val="000F71E1"/>
    <w:rsid w:val="00101D61"/>
    <w:rsid w:val="001022F7"/>
    <w:rsid w:val="00102B50"/>
    <w:rsid w:val="001048BC"/>
    <w:rsid w:val="00106384"/>
    <w:rsid w:val="00106DEA"/>
    <w:rsid w:val="001077DC"/>
    <w:rsid w:val="00107BE4"/>
    <w:rsid w:val="00111DB5"/>
    <w:rsid w:val="00111E40"/>
    <w:rsid w:val="00114FE3"/>
    <w:rsid w:val="0011507B"/>
    <w:rsid w:val="001157A7"/>
    <w:rsid w:val="00116C9A"/>
    <w:rsid w:val="001176C5"/>
    <w:rsid w:val="00120398"/>
    <w:rsid w:val="00122674"/>
    <w:rsid w:val="00125F43"/>
    <w:rsid w:val="0012779E"/>
    <w:rsid w:val="00130444"/>
    <w:rsid w:val="001341C9"/>
    <w:rsid w:val="0013669B"/>
    <w:rsid w:val="00137774"/>
    <w:rsid w:val="0014355E"/>
    <w:rsid w:val="0014705B"/>
    <w:rsid w:val="00147FF2"/>
    <w:rsid w:val="0015055E"/>
    <w:rsid w:val="0015078D"/>
    <w:rsid w:val="0015399A"/>
    <w:rsid w:val="00154089"/>
    <w:rsid w:val="00154E32"/>
    <w:rsid w:val="00154E93"/>
    <w:rsid w:val="00156BE3"/>
    <w:rsid w:val="00161DCC"/>
    <w:rsid w:val="00163EF8"/>
    <w:rsid w:val="00165B57"/>
    <w:rsid w:val="0016607C"/>
    <w:rsid w:val="00167D5C"/>
    <w:rsid w:val="00167DDD"/>
    <w:rsid w:val="001707AF"/>
    <w:rsid w:val="00170EAD"/>
    <w:rsid w:val="001726D3"/>
    <w:rsid w:val="001752AF"/>
    <w:rsid w:val="00176CFB"/>
    <w:rsid w:val="00177BB1"/>
    <w:rsid w:val="00181125"/>
    <w:rsid w:val="0018183A"/>
    <w:rsid w:val="00181C32"/>
    <w:rsid w:val="001838D1"/>
    <w:rsid w:val="001876F6"/>
    <w:rsid w:val="001908C6"/>
    <w:rsid w:val="001921D3"/>
    <w:rsid w:val="00193868"/>
    <w:rsid w:val="0019457B"/>
    <w:rsid w:val="00195BB1"/>
    <w:rsid w:val="00195F96"/>
    <w:rsid w:val="00196F2F"/>
    <w:rsid w:val="001A10C6"/>
    <w:rsid w:val="001A2E1E"/>
    <w:rsid w:val="001A3350"/>
    <w:rsid w:val="001A3ADB"/>
    <w:rsid w:val="001A4C0F"/>
    <w:rsid w:val="001A4F04"/>
    <w:rsid w:val="001A53F5"/>
    <w:rsid w:val="001B0326"/>
    <w:rsid w:val="001B03D7"/>
    <w:rsid w:val="001B3D38"/>
    <w:rsid w:val="001B6394"/>
    <w:rsid w:val="001B6C09"/>
    <w:rsid w:val="001B748D"/>
    <w:rsid w:val="001B78C0"/>
    <w:rsid w:val="001B7DDF"/>
    <w:rsid w:val="001C2188"/>
    <w:rsid w:val="001C2698"/>
    <w:rsid w:val="001C42A8"/>
    <w:rsid w:val="001C458A"/>
    <w:rsid w:val="001C45CB"/>
    <w:rsid w:val="001C48F8"/>
    <w:rsid w:val="001C6831"/>
    <w:rsid w:val="001C6E36"/>
    <w:rsid w:val="001D0EAE"/>
    <w:rsid w:val="001D1537"/>
    <w:rsid w:val="001D403D"/>
    <w:rsid w:val="001D503D"/>
    <w:rsid w:val="001D51C3"/>
    <w:rsid w:val="001D5592"/>
    <w:rsid w:val="001D5B4E"/>
    <w:rsid w:val="001E13B4"/>
    <w:rsid w:val="001E180A"/>
    <w:rsid w:val="001E26CE"/>
    <w:rsid w:val="001E7103"/>
    <w:rsid w:val="001F1D56"/>
    <w:rsid w:val="001F25F0"/>
    <w:rsid w:val="001F4EFF"/>
    <w:rsid w:val="001F5431"/>
    <w:rsid w:val="001F59A2"/>
    <w:rsid w:val="001F6798"/>
    <w:rsid w:val="001F69F2"/>
    <w:rsid w:val="00200496"/>
    <w:rsid w:val="00200710"/>
    <w:rsid w:val="002054C7"/>
    <w:rsid w:val="00207883"/>
    <w:rsid w:val="002164E2"/>
    <w:rsid w:val="00223151"/>
    <w:rsid w:val="0022315D"/>
    <w:rsid w:val="002237A1"/>
    <w:rsid w:val="002239D5"/>
    <w:rsid w:val="002239FB"/>
    <w:rsid w:val="00226FF5"/>
    <w:rsid w:val="002279B1"/>
    <w:rsid w:val="002315FD"/>
    <w:rsid w:val="00231E51"/>
    <w:rsid w:val="0023294B"/>
    <w:rsid w:val="00232FC2"/>
    <w:rsid w:val="00234735"/>
    <w:rsid w:val="002405C5"/>
    <w:rsid w:val="002417E1"/>
    <w:rsid w:val="00241B39"/>
    <w:rsid w:val="002504DE"/>
    <w:rsid w:val="002539BB"/>
    <w:rsid w:val="00254D28"/>
    <w:rsid w:val="00257F38"/>
    <w:rsid w:val="0026144F"/>
    <w:rsid w:val="002634CC"/>
    <w:rsid w:val="00264240"/>
    <w:rsid w:val="00271288"/>
    <w:rsid w:val="0027251C"/>
    <w:rsid w:val="0027383B"/>
    <w:rsid w:val="002756D2"/>
    <w:rsid w:val="00276B4A"/>
    <w:rsid w:val="00284AF5"/>
    <w:rsid w:val="00290678"/>
    <w:rsid w:val="00292FD3"/>
    <w:rsid w:val="00295939"/>
    <w:rsid w:val="00296B2C"/>
    <w:rsid w:val="002A0453"/>
    <w:rsid w:val="002A1134"/>
    <w:rsid w:val="002A1B18"/>
    <w:rsid w:val="002A5420"/>
    <w:rsid w:val="002A6931"/>
    <w:rsid w:val="002A6AAB"/>
    <w:rsid w:val="002A774A"/>
    <w:rsid w:val="002B0D65"/>
    <w:rsid w:val="002B0EF7"/>
    <w:rsid w:val="002B4E81"/>
    <w:rsid w:val="002B582D"/>
    <w:rsid w:val="002B6746"/>
    <w:rsid w:val="002B683A"/>
    <w:rsid w:val="002B731C"/>
    <w:rsid w:val="002C31DF"/>
    <w:rsid w:val="002C32C2"/>
    <w:rsid w:val="002C41D0"/>
    <w:rsid w:val="002C5306"/>
    <w:rsid w:val="002C71B5"/>
    <w:rsid w:val="002C7719"/>
    <w:rsid w:val="002D204C"/>
    <w:rsid w:val="002D28A6"/>
    <w:rsid w:val="002D39D2"/>
    <w:rsid w:val="002D52EC"/>
    <w:rsid w:val="002D5E21"/>
    <w:rsid w:val="002D6A12"/>
    <w:rsid w:val="002D7AF1"/>
    <w:rsid w:val="002E0A87"/>
    <w:rsid w:val="002E2177"/>
    <w:rsid w:val="002E217F"/>
    <w:rsid w:val="002E27B8"/>
    <w:rsid w:val="002E34FD"/>
    <w:rsid w:val="002E3600"/>
    <w:rsid w:val="002E4D34"/>
    <w:rsid w:val="002E7171"/>
    <w:rsid w:val="002E7341"/>
    <w:rsid w:val="002F229A"/>
    <w:rsid w:val="002F2682"/>
    <w:rsid w:val="002F29D4"/>
    <w:rsid w:val="002F3F7D"/>
    <w:rsid w:val="002F50CE"/>
    <w:rsid w:val="00300111"/>
    <w:rsid w:val="00302E57"/>
    <w:rsid w:val="0030644F"/>
    <w:rsid w:val="0030652D"/>
    <w:rsid w:val="003125BD"/>
    <w:rsid w:val="00312C5D"/>
    <w:rsid w:val="0031627A"/>
    <w:rsid w:val="00320E3B"/>
    <w:rsid w:val="00322858"/>
    <w:rsid w:val="00323BD2"/>
    <w:rsid w:val="00323FA7"/>
    <w:rsid w:val="00325888"/>
    <w:rsid w:val="00325B74"/>
    <w:rsid w:val="00325D90"/>
    <w:rsid w:val="0032654E"/>
    <w:rsid w:val="00331FAC"/>
    <w:rsid w:val="00333CCF"/>
    <w:rsid w:val="00337C29"/>
    <w:rsid w:val="00341953"/>
    <w:rsid w:val="00343D36"/>
    <w:rsid w:val="0034465B"/>
    <w:rsid w:val="00344B08"/>
    <w:rsid w:val="00344B91"/>
    <w:rsid w:val="00344D48"/>
    <w:rsid w:val="003456A2"/>
    <w:rsid w:val="00345D32"/>
    <w:rsid w:val="00346242"/>
    <w:rsid w:val="00350610"/>
    <w:rsid w:val="003542FD"/>
    <w:rsid w:val="00356932"/>
    <w:rsid w:val="00356B2C"/>
    <w:rsid w:val="0035750B"/>
    <w:rsid w:val="00357B19"/>
    <w:rsid w:val="00361782"/>
    <w:rsid w:val="00363D4E"/>
    <w:rsid w:val="003728C2"/>
    <w:rsid w:val="0037417B"/>
    <w:rsid w:val="0037518E"/>
    <w:rsid w:val="00383133"/>
    <w:rsid w:val="003842C9"/>
    <w:rsid w:val="00384FFF"/>
    <w:rsid w:val="003857B7"/>
    <w:rsid w:val="003901AC"/>
    <w:rsid w:val="00391019"/>
    <w:rsid w:val="00392188"/>
    <w:rsid w:val="003935C2"/>
    <w:rsid w:val="00394757"/>
    <w:rsid w:val="00394FE9"/>
    <w:rsid w:val="00395F98"/>
    <w:rsid w:val="003A2E7E"/>
    <w:rsid w:val="003A4DF1"/>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3E69"/>
    <w:rsid w:val="003D4BB4"/>
    <w:rsid w:val="003D6163"/>
    <w:rsid w:val="003D6656"/>
    <w:rsid w:val="003D6EF1"/>
    <w:rsid w:val="003D7E67"/>
    <w:rsid w:val="003E0308"/>
    <w:rsid w:val="003E111F"/>
    <w:rsid w:val="003E2D8A"/>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2ED0"/>
    <w:rsid w:val="004138CB"/>
    <w:rsid w:val="00415379"/>
    <w:rsid w:val="004166CE"/>
    <w:rsid w:val="00421030"/>
    <w:rsid w:val="004218B8"/>
    <w:rsid w:val="00421EB7"/>
    <w:rsid w:val="00421EE9"/>
    <w:rsid w:val="00422291"/>
    <w:rsid w:val="00423F50"/>
    <w:rsid w:val="00424253"/>
    <w:rsid w:val="004248BD"/>
    <w:rsid w:val="00431122"/>
    <w:rsid w:val="004325A6"/>
    <w:rsid w:val="00434C04"/>
    <w:rsid w:val="00435360"/>
    <w:rsid w:val="00442D9C"/>
    <w:rsid w:val="004473D1"/>
    <w:rsid w:val="00447ADB"/>
    <w:rsid w:val="00452C2D"/>
    <w:rsid w:val="0045707F"/>
    <w:rsid w:val="004573B7"/>
    <w:rsid w:val="00465617"/>
    <w:rsid w:val="00466EF2"/>
    <w:rsid w:val="0047007C"/>
    <w:rsid w:val="00471666"/>
    <w:rsid w:val="00471DFA"/>
    <w:rsid w:val="00474774"/>
    <w:rsid w:val="004754D8"/>
    <w:rsid w:val="0047593D"/>
    <w:rsid w:val="00475DC1"/>
    <w:rsid w:val="004815D5"/>
    <w:rsid w:val="00482A53"/>
    <w:rsid w:val="00482EF5"/>
    <w:rsid w:val="00483C56"/>
    <w:rsid w:val="004867C2"/>
    <w:rsid w:val="004872A4"/>
    <w:rsid w:val="00491670"/>
    <w:rsid w:val="0049244D"/>
    <w:rsid w:val="0049643C"/>
    <w:rsid w:val="00497674"/>
    <w:rsid w:val="004A0C48"/>
    <w:rsid w:val="004A114A"/>
    <w:rsid w:val="004A3601"/>
    <w:rsid w:val="004A371B"/>
    <w:rsid w:val="004A5842"/>
    <w:rsid w:val="004A7B56"/>
    <w:rsid w:val="004B04B2"/>
    <w:rsid w:val="004B1F7C"/>
    <w:rsid w:val="004B39C3"/>
    <w:rsid w:val="004B41C8"/>
    <w:rsid w:val="004B43B1"/>
    <w:rsid w:val="004B4B5B"/>
    <w:rsid w:val="004B4EBF"/>
    <w:rsid w:val="004C1675"/>
    <w:rsid w:val="004C263D"/>
    <w:rsid w:val="004C27AA"/>
    <w:rsid w:val="004C5BE7"/>
    <w:rsid w:val="004C6079"/>
    <w:rsid w:val="004D1492"/>
    <w:rsid w:val="004D456F"/>
    <w:rsid w:val="004D5BDE"/>
    <w:rsid w:val="004D7893"/>
    <w:rsid w:val="004E050C"/>
    <w:rsid w:val="004E2007"/>
    <w:rsid w:val="004E6767"/>
    <w:rsid w:val="004F0744"/>
    <w:rsid w:val="004F089A"/>
    <w:rsid w:val="004F10CE"/>
    <w:rsid w:val="004F1D20"/>
    <w:rsid w:val="004F224B"/>
    <w:rsid w:val="004F4D8C"/>
    <w:rsid w:val="004F4E43"/>
    <w:rsid w:val="004F69C5"/>
    <w:rsid w:val="00500B9F"/>
    <w:rsid w:val="00506A1B"/>
    <w:rsid w:val="00510332"/>
    <w:rsid w:val="00513C11"/>
    <w:rsid w:val="00517153"/>
    <w:rsid w:val="005215B8"/>
    <w:rsid w:val="00521665"/>
    <w:rsid w:val="005227B6"/>
    <w:rsid w:val="00530B59"/>
    <w:rsid w:val="0053373B"/>
    <w:rsid w:val="00533DC6"/>
    <w:rsid w:val="00534689"/>
    <w:rsid w:val="005348FD"/>
    <w:rsid w:val="00534AA4"/>
    <w:rsid w:val="00541020"/>
    <w:rsid w:val="005446F2"/>
    <w:rsid w:val="00546662"/>
    <w:rsid w:val="00550AED"/>
    <w:rsid w:val="00550BFF"/>
    <w:rsid w:val="00551B27"/>
    <w:rsid w:val="0055217C"/>
    <w:rsid w:val="00552A09"/>
    <w:rsid w:val="00552F33"/>
    <w:rsid w:val="00554848"/>
    <w:rsid w:val="00554CEB"/>
    <w:rsid w:val="0055729B"/>
    <w:rsid w:val="00560A61"/>
    <w:rsid w:val="00563069"/>
    <w:rsid w:val="00566661"/>
    <w:rsid w:val="00566689"/>
    <w:rsid w:val="00570612"/>
    <w:rsid w:val="00573575"/>
    <w:rsid w:val="00574926"/>
    <w:rsid w:val="00575193"/>
    <w:rsid w:val="00575253"/>
    <w:rsid w:val="00575D55"/>
    <w:rsid w:val="00576C9B"/>
    <w:rsid w:val="00576D2E"/>
    <w:rsid w:val="0058270C"/>
    <w:rsid w:val="005861D2"/>
    <w:rsid w:val="00587C69"/>
    <w:rsid w:val="00591582"/>
    <w:rsid w:val="00592E3C"/>
    <w:rsid w:val="0059517B"/>
    <w:rsid w:val="005955A7"/>
    <w:rsid w:val="005957C5"/>
    <w:rsid w:val="00597054"/>
    <w:rsid w:val="005A0B94"/>
    <w:rsid w:val="005A1A4E"/>
    <w:rsid w:val="005A2CD8"/>
    <w:rsid w:val="005A2EEF"/>
    <w:rsid w:val="005A4338"/>
    <w:rsid w:val="005A509C"/>
    <w:rsid w:val="005A5B3D"/>
    <w:rsid w:val="005A6027"/>
    <w:rsid w:val="005B1C6E"/>
    <w:rsid w:val="005B25E7"/>
    <w:rsid w:val="005B2D94"/>
    <w:rsid w:val="005B3509"/>
    <w:rsid w:val="005B50FC"/>
    <w:rsid w:val="005B5E59"/>
    <w:rsid w:val="005B7449"/>
    <w:rsid w:val="005C0666"/>
    <w:rsid w:val="005C2463"/>
    <w:rsid w:val="005C4967"/>
    <w:rsid w:val="005C53F8"/>
    <w:rsid w:val="005C6D3A"/>
    <w:rsid w:val="005C7226"/>
    <w:rsid w:val="005C7335"/>
    <w:rsid w:val="005C79A4"/>
    <w:rsid w:val="005C7C7B"/>
    <w:rsid w:val="005C7D33"/>
    <w:rsid w:val="005D108C"/>
    <w:rsid w:val="005D1FF8"/>
    <w:rsid w:val="005D65CB"/>
    <w:rsid w:val="005D6867"/>
    <w:rsid w:val="005D7905"/>
    <w:rsid w:val="005E0348"/>
    <w:rsid w:val="005E0428"/>
    <w:rsid w:val="005E05C8"/>
    <w:rsid w:val="005E0771"/>
    <w:rsid w:val="005E72A7"/>
    <w:rsid w:val="005E7649"/>
    <w:rsid w:val="005E7B83"/>
    <w:rsid w:val="005F042F"/>
    <w:rsid w:val="005F0E41"/>
    <w:rsid w:val="005F1CF5"/>
    <w:rsid w:val="005F4598"/>
    <w:rsid w:val="005F728C"/>
    <w:rsid w:val="00602B80"/>
    <w:rsid w:val="00603D1C"/>
    <w:rsid w:val="00605D50"/>
    <w:rsid w:val="00606B4B"/>
    <w:rsid w:val="00607624"/>
    <w:rsid w:val="00607DD1"/>
    <w:rsid w:val="006135CA"/>
    <w:rsid w:val="00616202"/>
    <w:rsid w:val="00621CFF"/>
    <w:rsid w:val="00622703"/>
    <w:rsid w:val="00626A81"/>
    <w:rsid w:val="00626F2C"/>
    <w:rsid w:val="00633166"/>
    <w:rsid w:val="0063593C"/>
    <w:rsid w:val="00636B4B"/>
    <w:rsid w:val="00637B81"/>
    <w:rsid w:val="0064435F"/>
    <w:rsid w:val="00645EEE"/>
    <w:rsid w:val="00646567"/>
    <w:rsid w:val="00647393"/>
    <w:rsid w:val="00647551"/>
    <w:rsid w:val="00652DF9"/>
    <w:rsid w:val="00653116"/>
    <w:rsid w:val="006531AB"/>
    <w:rsid w:val="006540F7"/>
    <w:rsid w:val="00655E9A"/>
    <w:rsid w:val="00661A29"/>
    <w:rsid w:val="00661C6D"/>
    <w:rsid w:val="0066386E"/>
    <w:rsid w:val="00667963"/>
    <w:rsid w:val="006719F9"/>
    <w:rsid w:val="00672ACD"/>
    <w:rsid w:val="006734D7"/>
    <w:rsid w:val="006734ED"/>
    <w:rsid w:val="00674903"/>
    <w:rsid w:val="00681F2C"/>
    <w:rsid w:val="00682F27"/>
    <w:rsid w:val="00683656"/>
    <w:rsid w:val="00683DC5"/>
    <w:rsid w:val="00684C89"/>
    <w:rsid w:val="00685546"/>
    <w:rsid w:val="00685769"/>
    <w:rsid w:val="006900E0"/>
    <w:rsid w:val="006938EE"/>
    <w:rsid w:val="00693EB6"/>
    <w:rsid w:val="006959AC"/>
    <w:rsid w:val="00696521"/>
    <w:rsid w:val="00696F06"/>
    <w:rsid w:val="00697E3A"/>
    <w:rsid w:val="006A197E"/>
    <w:rsid w:val="006A278A"/>
    <w:rsid w:val="006A3752"/>
    <w:rsid w:val="006A40D3"/>
    <w:rsid w:val="006A4386"/>
    <w:rsid w:val="006A5219"/>
    <w:rsid w:val="006B0F27"/>
    <w:rsid w:val="006B12AB"/>
    <w:rsid w:val="006B1F85"/>
    <w:rsid w:val="006B24C1"/>
    <w:rsid w:val="006B4167"/>
    <w:rsid w:val="006B4300"/>
    <w:rsid w:val="006B4863"/>
    <w:rsid w:val="006B622E"/>
    <w:rsid w:val="006B63F7"/>
    <w:rsid w:val="006B6B42"/>
    <w:rsid w:val="006B6C3E"/>
    <w:rsid w:val="006B6F7F"/>
    <w:rsid w:val="006B7467"/>
    <w:rsid w:val="006C16EF"/>
    <w:rsid w:val="006C2C17"/>
    <w:rsid w:val="006C2F95"/>
    <w:rsid w:val="006C5B63"/>
    <w:rsid w:val="006C6492"/>
    <w:rsid w:val="006C6A17"/>
    <w:rsid w:val="006D045D"/>
    <w:rsid w:val="006D18C7"/>
    <w:rsid w:val="006D2BE9"/>
    <w:rsid w:val="006D51EE"/>
    <w:rsid w:val="006D51F0"/>
    <w:rsid w:val="006D5F56"/>
    <w:rsid w:val="006D63A4"/>
    <w:rsid w:val="006D65EA"/>
    <w:rsid w:val="006D73E1"/>
    <w:rsid w:val="006D74CA"/>
    <w:rsid w:val="006D7DFA"/>
    <w:rsid w:val="006E32EF"/>
    <w:rsid w:val="006E358C"/>
    <w:rsid w:val="006E3D1B"/>
    <w:rsid w:val="006E5025"/>
    <w:rsid w:val="006E554D"/>
    <w:rsid w:val="006E5985"/>
    <w:rsid w:val="006E5C35"/>
    <w:rsid w:val="006F0386"/>
    <w:rsid w:val="006F03CD"/>
    <w:rsid w:val="006F14BF"/>
    <w:rsid w:val="006F213F"/>
    <w:rsid w:val="006F30B6"/>
    <w:rsid w:val="006F358C"/>
    <w:rsid w:val="006F60A4"/>
    <w:rsid w:val="006F724B"/>
    <w:rsid w:val="006F73F1"/>
    <w:rsid w:val="006F7F4B"/>
    <w:rsid w:val="0070178B"/>
    <w:rsid w:val="00701869"/>
    <w:rsid w:val="0070228B"/>
    <w:rsid w:val="0071031B"/>
    <w:rsid w:val="0071353E"/>
    <w:rsid w:val="00714132"/>
    <w:rsid w:val="00714521"/>
    <w:rsid w:val="00716934"/>
    <w:rsid w:val="0071796A"/>
    <w:rsid w:val="00721036"/>
    <w:rsid w:val="00721B72"/>
    <w:rsid w:val="0072325E"/>
    <w:rsid w:val="00725CEB"/>
    <w:rsid w:val="00726A1A"/>
    <w:rsid w:val="00727508"/>
    <w:rsid w:val="00731A49"/>
    <w:rsid w:val="007342F2"/>
    <w:rsid w:val="0073438C"/>
    <w:rsid w:val="00742A6F"/>
    <w:rsid w:val="007444C1"/>
    <w:rsid w:val="00744A2D"/>
    <w:rsid w:val="00744C93"/>
    <w:rsid w:val="00745A00"/>
    <w:rsid w:val="00746ACE"/>
    <w:rsid w:val="0074786A"/>
    <w:rsid w:val="007478CA"/>
    <w:rsid w:val="00752EF9"/>
    <w:rsid w:val="0075582A"/>
    <w:rsid w:val="00756F23"/>
    <w:rsid w:val="00757191"/>
    <w:rsid w:val="00760BF4"/>
    <w:rsid w:val="0076619A"/>
    <w:rsid w:val="00766537"/>
    <w:rsid w:val="00771769"/>
    <w:rsid w:val="00777514"/>
    <w:rsid w:val="00777549"/>
    <w:rsid w:val="0077794D"/>
    <w:rsid w:val="007823C4"/>
    <w:rsid w:val="00785F3A"/>
    <w:rsid w:val="0078610B"/>
    <w:rsid w:val="00786AEB"/>
    <w:rsid w:val="0078742E"/>
    <w:rsid w:val="007903DC"/>
    <w:rsid w:val="007903ED"/>
    <w:rsid w:val="00790C32"/>
    <w:rsid w:val="007966AD"/>
    <w:rsid w:val="007969CD"/>
    <w:rsid w:val="007A17A9"/>
    <w:rsid w:val="007A267E"/>
    <w:rsid w:val="007A3F3F"/>
    <w:rsid w:val="007A4ACA"/>
    <w:rsid w:val="007A6B72"/>
    <w:rsid w:val="007A70D2"/>
    <w:rsid w:val="007B23F0"/>
    <w:rsid w:val="007B271D"/>
    <w:rsid w:val="007B738F"/>
    <w:rsid w:val="007C1506"/>
    <w:rsid w:val="007C2603"/>
    <w:rsid w:val="007C5811"/>
    <w:rsid w:val="007C5E28"/>
    <w:rsid w:val="007C720F"/>
    <w:rsid w:val="007C72D9"/>
    <w:rsid w:val="007D0CB1"/>
    <w:rsid w:val="007D12A4"/>
    <w:rsid w:val="007D2726"/>
    <w:rsid w:val="007D4735"/>
    <w:rsid w:val="007D494C"/>
    <w:rsid w:val="007D4C51"/>
    <w:rsid w:val="007D4E26"/>
    <w:rsid w:val="007D60DE"/>
    <w:rsid w:val="007E0B4D"/>
    <w:rsid w:val="007E0B98"/>
    <w:rsid w:val="007E1397"/>
    <w:rsid w:val="007E1464"/>
    <w:rsid w:val="007E24B0"/>
    <w:rsid w:val="007E3371"/>
    <w:rsid w:val="007E7977"/>
    <w:rsid w:val="007E7A4C"/>
    <w:rsid w:val="007E7CA7"/>
    <w:rsid w:val="007F44C0"/>
    <w:rsid w:val="007F7A8D"/>
    <w:rsid w:val="00800E60"/>
    <w:rsid w:val="00804698"/>
    <w:rsid w:val="00804A55"/>
    <w:rsid w:val="008056C7"/>
    <w:rsid w:val="00805BC9"/>
    <w:rsid w:val="008062E7"/>
    <w:rsid w:val="00806E9F"/>
    <w:rsid w:val="00807525"/>
    <w:rsid w:val="0081101C"/>
    <w:rsid w:val="008125D2"/>
    <w:rsid w:val="008138F7"/>
    <w:rsid w:val="00816450"/>
    <w:rsid w:val="0081729A"/>
    <w:rsid w:val="0082217D"/>
    <w:rsid w:val="00823644"/>
    <w:rsid w:val="0082585E"/>
    <w:rsid w:val="00825F9A"/>
    <w:rsid w:val="00827319"/>
    <w:rsid w:val="00831722"/>
    <w:rsid w:val="00832A8C"/>
    <w:rsid w:val="0083739A"/>
    <w:rsid w:val="008375CC"/>
    <w:rsid w:val="008402D2"/>
    <w:rsid w:val="008430AA"/>
    <w:rsid w:val="00843205"/>
    <w:rsid w:val="00846B07"/>
    <w:rsid w:val="00846E2C"/>
    <w:rsid w:val="0084710D"/>
    <w:rsid w:val="00847558"/>
    <w:rsid w:val="00847D54"/>
    <w:rsid w:val="00847D60"/>
    <w:rsid w:val="00847F65"/>
    <w:rsid w:val="008508EA"/>
    <w:rsid w:val="00853AFE"/>
    <w:rsid w:val="00855A1A"/>
    <w:rsid w:val="008578BF"/>
    <w:rsid w:val="00857FA3"/>
    <w:rsid w:val="00860DFC"/>
    <w:rsid w:val="00864BF3"/>
    <w:rsid w:val="008660F3"/>
    <w:rsid w:val="00867CAD"/>
    <w:rsid w:val="00867F74"/>
    <w:rsid w:val="00871D19"/>
    <w:rsid w:val="008771C1"/>
    <w:rsid w:val="00877C18"/>
    <w:rsid w:val="0088181A"/>
    <w:rsid w:val="0088314C"/>
    <w:rsid w:val="00890F74"/>
    <w:rsid w:val="0089156F"/>
    <w:rsid w:val="008944F9"/>
    <w:rsid w:val="008955F7"/>
    <w:rsid w:val="00896954"/>
    <w:rsid w:val="008A0891"/>
    <w:rsid w:val="008A12ED"/>
    <w:rsid w:val="008A34B1"/>
    <w:rsid w:val="008A3FF7"/>
    <w:rsid w:val="008A4FDE"/>
    <w:rsid w:val="008A5EFE"/>
    <w:rsid w:val="008A6B30"/>
    <w:rsid w:val="008A74F5"/>
    <w:rsid w:val="008A7917"/>
    <w:rsid w:val="008B0F3B"/>
    <w:rsid w:val="008B1237"/>
    <w:rsid w:val="008B3985"/>
    <w:rsid w:val="008B40CE"/>
    <w:rsid w:val="008B51C1"/>
    <w:rsid w:val="008B6C31"/>
    <w:rsid w:val="008B6E7E"/>
    <w:rsid w:val="008B78A2"/>
    <w:rsid w:val="008B7DD6"/>
    <w:rsid w:val="008C0FB2"/>
    <w:rsid w:val="008C2E33"/>
    <w:rsid w:val="008C6418"/>
    <w:rsid w:val="008C67A9"/>
    <w:rsid w:val="008C753D"/>
    <w:rsid w:val="008C7930"/>
    <w:rsid w:val="008D221F"/>
    <w:rsid w:val="008D35CC"/>
    <w:rsid w:val="008D452B"/>
    <w:rsid w:val="008E15D9"/>
    <w:rsid w:val="008E1865"/>
    <w:rsid w:val="008E187F"/>
    <w:rsid w:val="008E4E8F"/>
    <w:rsid w:val="008E7C49"/>
    <w:rsid w:val="008F0093"/>
    <w:rsid w:val="008F1FAC"/>
    <w:rsid w:val="008F4104"/>
    <w:rsid w:val="008F6CC3"/>
    <w:rsid w:val="008F6EB5"/>
    <w:rsid w:val="008F7F8E"/>
    <w:rsid w:val="00900219"/>
    <w:rsid w:val="0090226E"/>
    <w:rsid w:val="0090584A"/>
    <w:rsid w:val="00911525"/>
    <w:rsid w:val="00911B03"/>
    <w:rsid w:val="009132E2"/>
    <w:rsid w:val="00913763"/>
    <w:rsid w:val="00913C1D"/>
    <w:rsid w:val="00914481"/>
    <w:rsid w:val="0091453D"/>
    <w:rsid w:val="009150B7"/>
    <w:rsid w:val="00915D83"/>
    <w:rsid w:val="009211C6"/>
    <w:rsid w:val="00923519"/>
    <w:rsid w:val="00924C9F"/>
    <w:rsid w:val="0092619C"/>
    <w:rsid w:val="00927A79"/>
    <w:rsid w:val="00932331"/>
    <w:rsid w:val="0093365D"/>
    <w:rsid w:val="00934D82"/>
    <w:rsid w:val="00942263"/>
    <w:rsid w:val="0094290C"/>
    <w:rsid w:val="009442DA"/>
    <w:rsid w:val="0094592F"/>
    <w:rsid w:val="00945F1F"/>
    <w:rsid w:val="0094681A"/>
    <w:rsid w:val="00952BB1"/>
    <w:rsid w:val="00952EEA"/>
    <w:rsid w:val="009562C9"/>
    <w:rsid w:val="009566C8"/>
    <w:rsid w:val="0096393D"/>
    <w:rsid w:val="00966F5C"/>
    <w:rsid w:val="00971EAC"/>
    <w:rsid w:val="00972D89"/>
    <w:rsid w:val="00974630"/>
    <w:rsid w:val="00975DD3"/>
    <w:rsid w:val="00977DA6"/>
    <w:rsid w:val="009826A8"/>
    <w:rsid w:val="0098310C"/>
    <w:rsid w:val="00985C6F"/>
    <w:rsid w:val="009908E5"/>
    <w:rsid w:val="0099790F"/>
    <w:rsid w:val="00997C55"/>
    <w:rsid w:val="009A0A69"/>
    <w:rsid w:val="009A2BA5"/>
    <w:rsid w:val="009A31CA"/>
    <w:rsid w:val="009A3C7E"/>
    <w:rsid w:val="009A41B8"/>
    <w:rsid w:val="009A4588"/>
    <w:rsid w:val="009A4802"/>
    <w:rsid w:val="009A50FC"/>
    <w:rsid w:val="009A6CCE"/>
    <w:rsid w:val="009B061A"/>
    <w:rsid w:val="009B125F"/>
    <w:rsid w:val="009B2BC9"/>
    <w:rsid w:val="009B6519"/>
    <w:rsid w:val="009B7C0A"/>
    <w:rsid w:val="009C02D4"/>
    <w:rsid w:val="009C04FC"/>
    <w:rsid w:val="009C13E8"/>
    <w:rsid w:val="009C155B"/>
    <w:rsid w:val="009C34F8"/>
    <w:rsid w:val="009C44B5"/>
    <w:rsid w:val="009D09FB"/>
    <w:rsid w:val="009D228C"/>
    <w:rsid w:val="009D2C92"/>
    <w:rsid w:val="009D34CE"/>
    <w:rsid w:val="009D4692"/>
    <w:rsid w:val="009D46C1"/>
    <w:rsid w:val="009D5398"/>
    <w:rsid w:val="009D712C"/>
    <w:rsid w:val="009E3C4D"/>
    <w:rsid w:val="009E3D5B"/>
    <w:rsid w:val="009E58D0"/>
    <w:rsid w:val="009F03CF"/>
    <w:rsid w:val="009F2C1F"/>
    <w:rsid w:val="009F5B7D"/>
    <w:rsid w:val="009F6F05"/>
    <w:rsid w:val="00A01A20"/>
    <w:rsid w:val="00A02E8D"/>
    <w:rsid w:val="00A03353"/>
    <w:rsid w:val="00A0335C"/>
    <w:rsid w:val="00A033B7"/>
    <w:rsid w:val="00A0723F"/>
    <w:rsid w:val="00A0735F"/>
    <w:rsid w:val="00A13C24"/>
    <w:rsid w:val="00A13C3F"/>
    <w:rsid w:val="00A1427F"/>
    <w:rsid w:val="00A1430C"/>
    <w:rsid w:val="00A165F2"/>
    <w:rsid w:val="00A16F99"/>
    <w:rsid w:val="00A243CF"/>
    <w:rsid w:val="00A25FAC"/>
    <w:rsid w:val="00A26EBA"/>
    <w:rsid w:val="00A27AD2"/>
    <w:rsid w:val="00A31C25"/>
    <w:rsid w:val="00A31F69"/>
    <w:rsid w:val="00A33404"/>
    <w:rsid w:val="00A371F2"/>
    <w:rsid w:val="00A4109F"/>
    <w:rsid w:val="00A444C4"/>
    <w:rsid w:val="00A47777"/>
    <w:rsid w:val="00A524A5"/>
    <w:rsid w:val="00A52983"/>
    <w:rsid w:val="00A557C8"/>
    <w:rsid w:val="00A610D7"/>
    <w:rsid w:val="00A61936"/>
    <w:rsid w:val="00A621E2"/>
    <w:rsid w:val="00A6221E"/>
    <w:rsid w:val="00A62DC9"/>
    <w:rsid w:val="00A64600"/>
    <w:rsid w:val="00A6550F"/>
    <w:rsid w:val="00A65822"/>
    <w:rsid w:val="00A661A0"/>
    <w:rsid w:val="00A709C9"/>
    <w:rsid w:val="00A71D47"/>
    <w:rsid w:val="00A720A3"/>
    <w:rsid w:val="00A72E77"/>
    <w:rsid w:val="00A75760"/>
    <w:rsid w:val="00A75F73"/>
    <w:rsid w:val="00A76831"/>
    <w:rsid w:val="00A77828"/>
    <w:rsid w:val="00A810E9"/>
    <w:rsid w:val="00A81641"/>
    <w:rsid w:val="00A81E49"/>
    <w:rsid w:val="00A82DAC"/>
    <w:rsid w:val="00A83488"/>
    <w:rsid w:val="00A8384D"/>
    <w:rsid w:val="00A83B2E"/>
    <w:rsid w:val="00A847AE"/>
    <w:rsid w:val="00A84FFC"/>
    <w:rsid w:val="00A93C4B"/>
    <w:rsid w:val="00A96C2B"/>
    <w:rsid w:val="00AA0AF9"/>
    <w:rsid w:val="00AA3906"/>
    <w:rsid w:val="00AA4AF1"/>
    <w:rsid w:val="00AA65A8"/>
    <w:rsid w:val="00AA6D00"/>
    <w:rsid w:val="00AB23B6"/>
    <w:rsid w:val="00AB38D6"/>
    <w:rsid w:val="00AB476E"/>
    <w:rsid w:val="00AB55F4"/>
    <w:rsid w:val="00AB5A52"/>
    <w:rsid w:val="00AB6092"/>
    <w:rsid w:val="00AB6E3E"/>
    <w:rsid w:val="00AB741D"/>
    <w:rsid w:val="00AB7444"/>
    <w:rsid w:val="00AC15AA"/>
    <w:rsid w:val="00AC23EB"/>
    <w:rsid w:val="00AC346E"/>
    <w:rsid w:val="00AC540E"/>
    <w:rsid w:val="00AC5EAC"/>
    <w:rsid w:val="00AC600E"/>
    <w:rsid w:val="00AC618F"/>
    <w:rsid w:val="00AC6D3D"/>
    <w:rsid w:val="00AC71E0"/>
    <w:rsid w:val="00AD2A0B"/>
    <w:rsid w:val="00AD36CF"/>
    <w:rsid w:val="00AD380E"/>
    <w:rsid w:val="00AD44F8"/>
    <w:rsid w:val="00AD522B"/>
    <w:rsid w:val="00AD5284"/>
    <w:rsid w:val="00AD7518"/>
    <w:rsid w:val="00AD78B6"/>
    <w:rsid w:val="00AD7CA0"/>
    <w:rsid w:val="00AE0DA3"/>
    <w:rsid w:val="00AE1F43"/>
    <w:rsid w:val="00AE2264"/>
    <w:rsid w:val="00AE4611"/>
    <w:rsid w:val="00AE6ECD"/>
    <w:rsid w:val="00AF19F1"/>
    <w:rsid w:val="00AF317E"/>
    <w:rsid w:val="00AF3362"/>
    <w:rsid w:val="00AF46AA"/>
    <w:rsid w:val="00AF5AA5"/>
    <w:rsid w:val="00AF6E2A"/>
    <w:rsid w:val="00B00A52"/>
    <w:rsid w:val="00B03AD7"/>
    <w:rsid w:val="00B0633C"/>
    <w:rsid w:val="00B0688E"/>
    <w:rsid w:val="00B12F97"/>
    <w:rsid w:val="00B14F6D"/>
    <w:rsid w:val="00B17E9C"/>
    <w:rsid w:val="00B223E2"/>
    <w:rsid w:val="00B25B32"/>
    <w:rsid w:val="00B2673A"/>
    <w:rsid w:val="00B26FB0"/>
    <w:rsid w:val="00B275A5"/>
    <w:rsid w:val="00B30701"/>
    <w:rsid w:val="00B31A9B"/>
    <w:rsid w:val="00B32C59"/>
    <w:rsid w:val="00B32DAE"/>
    <w:rsid w:val="00B33421"/>
    <w:rsid w:val="00B356F3"/>
    <w:rsid w:val="00B44DF1"/>
    <w:rsid w:val="00B458A9"/>
    <w:rsid w:val="00B460F0"/>
    <w:rsid w:val="00B46BE3"/>
    <w:rsid w:val="00B53537"/>
    <w:rsid w:val="00B545BE"/>
    <w:rsid w:val="00B55928"/>
    <w:rsid w:val="00B565EB"/>
    <w:rsid w:val="00B56F1F"/>
    <w:rsid w:val="00B57BEB"/>
    <w:rsid w:val="00B57C5E"/>
    <w:rsid w:val="00B621D5"/>
    <w:rsid w:val="00B6524B"/>
    <w:rsid w:val="00B66869"/>
    <w:rsid w:val="00B706FA"/>
    <w:rsid w:val="00B70B2D"/>
    <w:rsid w:val="00B7155A"/>
    <w:rsid w:val="00B71A38"/>
    <w:rsid w:val="00B7295F"/>
    <w:rsid w:val="00B735F7"/>
    <w:rsid w:val="00B73601"/>
    <w:rsid w:val="00B80E7C"/>
    <w:rsid w:val="00B81F3E"/>
    <w:rsid w:val="00B82C43"/>
    <w:rsid w:val="00B82D22"/>
    <w:rsid w:val="00B84041"/>
    <w:rsid w:val="00B84A56"/>
    <w:rsid w:val="00B90109"/>
    <w:rsid w:val="00B91015"/>
    <w:rsid w:val="00B91F98"/>
    <w:rsid w:val="00B9211E"/>
    <w:rsid w:val="00B92D94"/>
    <w:rsid w:val="00B95645"/>
    <w:rsid w:val="00B95F46"/>
    <w:rsid w:val="00B967A4"/>
    <w:rsid w:val="00BA0F30"/>
    <w:rsid w:val="00BA475E"/>
    <w:rsid w:val="00BB1C4C"/>
    <w:rsid w:val="00BB2C1A"/>
    <w:rsid w:val="00BB2D20"/>
    <w:rsid w:val="00BB3CC5"/>
    <w:rsid w:val="00BB5823"/>
    <w:rsid w:val="00BB5D73"/>
    <w:rsid w:val="00BB636B"/>
    <w:rsid w:val="00BB638B"/>
    <w:rsid w:val="00BC2E95"/>
    <w:rsid w:val="00BC767E"/>
    <w:rsid w:val="00BC7C53"/>
    <w:rsid w:val="00BD0228"/>
    <w:rsid w:val="00BD0522"/>
    <w:rsid w:val="00BD1222"/>
    <w:rsid w:val="00BD3764"/>
    <w:rsid w:val="00BD3BA6"/>
    <w:rsid w:val="00BD47AE"/>
    <w:rsid w:val="00BD545B"/>
    <w:rsid w:val="00BD5DCC"/>
    <w:rsid w:val="00BE2F6D"/>
    <w:rsid w:val="00BE484A"/>
    <w:rsid w:val="00BE5C7C"/>
    <w:rsid w:val="00BE6DB9"/>
    <w:rsid w:val="00BF05C0"/>
    <w:rsid w:val="00BF0C9A"/>
    <w:rsid w:val="00BF3BD7"/>
    <w:rsid w:val="00BF5046"/>
    <w:rsid w:val="00BF5410"/>
    <w:rsid w:val="00BF56DC"/>
    <w:rsid w:val="00BF7A56"/>
    <w:rsid w:val="00BF7FFC"/>
    <w:rsid w:val="00C01B3E"/>
    <w:rsid w:val="00C03496"/>
    <w:rsid w:val="00C040B0"/>
    <w:rsid w:val="00C05F4A"/>
    <w:rsid w:val="00C150D2"/>
    <w:rsid w:val="00C15DAC"/>
    <w:rsid w:val="00C160D8"/>
    <w:rsid w:val="00C163A2"/>
    <w:rsid w:val="00C16FF6"/>
    <w:rsid w:val="00C20A8C"/>
    <w:rsid w:val="00C2170F"/>
    <w:rsid w:val="00C230AD"/>
    <w:rsid w:val="00C25DB0"/>
    <w:rsid w:val="00C2737D"/>
    <w:rsid w:val="00C30193"/>
    <w:rsid w:val="00C305A1"/>
    <w:rsid w:val="00C341CB"/>
    <w:rsid w:val="00C3439A"/>
    <w:rsid w:val="00C34419"/>
    <w:rsid w:val="00C36A4D"/>
    <w:rsid w:val="00C41DFE"/>
    <w:rsid w:val="00C436D4"/>
    <w:rsid w:val="00C44807"/>
    <w:rsid w:val="00C4672E"/>
    <w:rsid w:val="00C479F5"/>
    <w:rsid w:val="00C47B2B"/>
    <w:rsid w:val="00C5375F"/>
    <w:rsid w:val="00C53AE4"/>
    <w:rsid w:val="00C55BAC"/>
    <w:rsid w:val="00C55CFA"/>
    <w:rsid w:val="00C60C72"/>
    <w:rsid w:val="00C638C8"/>
    <w:rsid w:val="00C65BDF"/>
    <w:rsid w:val="00C717A1"/>
    <w:rsid w:val="00C7182F"/>
    <w:rsid w:val="00C74036"/>
    <w:rsid w:val="00C74B1C"/>
    <w:rsid w:val="00C74BD7"/>
    <w:rsid w:val="00C75AE8"/>
    <w:rsid w:val="00C77E4E"/>
    <w:rsid w:val="00C84BA7"/>
    <w:rsid w:val="00C85D92"/>
    <w:rsid w:val="00C876D9"/>
    <w:rsid w:val="00C9222C"/>
    <w:rsid w:val="00C92B3A"/>
    <w:rsid w:val="00C9385D"/>
    <w:rsid w:val="00C97536"/>
    <w:rsid w:val="00C97A30"/>
    <w:rsid w:val="00CA09C4"/>
    <w:rsid w:val="00CA2ECB"/>
    <w:rsid w:val="00CA36A5"/>
    <w:rsid w:val="00CA55B8"/>
    <w:rsid w:val="00CA5D21"/>
    <w:rsid w:val="00CA7CF6"/>
    <w:rsid w:val="00CB1C83"/>
    <w:rsid w:val="00CB3D58"/>
    <w:rsid w:val="00CC0EB0"/>
    <w:rsid w:val="00CC3A5E"/>
    <w:rsid w:val="00CC504D"/>
    <w:rsid w:val="00CC7551"/>
    <w:rsid w:val="00CC75ED"/>
    <w:rsid w:val="00CC7FD9"/>
    <w:rsid w:val="00CD12A1"/>
    <w:rsid w:val="00CD34B2"/>
    <w:rsid w:val="00CD44D0"/>
    <w:rsid w:val="00CD7EAE"/>
    <w:rsid w:val="00CE0CA8"/>
    <w:rsid w:val="00CE27F0"/>
    <w:rsid w:val="00CE2AF8"/>
    <w:rsid w:val="00CE3EBB"/>
    <w:rsid w:val="00CE48DC"/>
    <w:rsid w:val="00CE4A97"/>
    <w:rsid w:val="00CE525F"/>
    <w:rsid w:val="00CE6D0E"/>
    <w:rsid w:val="00CE78D6"/>
    <w:rsid w:val="00CF0C29"/>
    <w:rsid w:val="00CF0DEA"/>
    <w:rsid w:val="00CF21AC"/>
    <w:rsid w:val="00CF2AE8"/>
    <w:rsid w:val="00CF2C49"/>
    <w:rsid w:val="00CF4CE3"/>
    <w:rsid w:val="00D00ABB"/>
    <w:rsid w:val="00D03119"/>
    <w:rsid w:val="00D0569D"/>
    <w:rsid w:val="00D06EF8"/>
    <w:rsid w:val="00D12C60"/>
    <w:rsid w:val="00D14242"/>
    <w:rsid w:val="00D15534"/>
    <w:rsid w:val="00D176C6"/>
    <w:rsid w:val="00D21885"/>
    <w:rsid w:val="00D22210"/>
    <w:rsid w:val="00D2515B"/>
    <w:rsid w:val="00D25168"/>
    <w:rsid w:val="00D2571C"/>
    <w:rsid w:val="00D2684E"/>
    <w:rsid w:val="00D26B2C"/>
    <w:rsid w:val="00D26C6D"/>
    <w:rsid w:val="00D27767"/>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47044"/>
    <w:rsid w:val="00D56EBD"/>
    <w:rsid w:val="00D600D2"/>
    <w:rsid w:val="00D61777"/>
    <w:rsid w:val="00D630B8"/>
    <w:rsid w:val="00D63717"/>
    <w:rsid w:val="00D6533E"/>
    <w:rsid w:val="00D70516"/>
    <w:rsid w:val="00D70E63"/>
    <w:rsid w:val="00D76213"/>
    <w:rsid w:val="00D7782B"/>
    <w:rsid w:val="00D82964"/>
    <w:rsid w:val="00D84CE0"/>
    <w:rsid w:val="00D87CAD"/>
    <w:rsid w:val="00D87E3C"/>
    <w:rsid w:val="00D93FD2"/>
    <w:rsid w:val="00D96BFD"/>
    <w:rsid w:val="00D96F9B"/>
    <w:rsid w:val="00DA3A9B"/>
    <w:rsid w:val="00DB1AD6"/>
    <w:rsid w:val="00DB227D"/>
    <w:rsid w:val="00DB41F6"/>
    <w:rsid w:val="00DB5231"/>
    <w:rsid w:val="00DC0E17"/>
    <w:rsid w:val="00DC1281"/>
    <w:rsid w:val="00DC1567"/>
    <w:rsid w:val="00DC2B49"/>
    <w:rsid w:val="00DC39DE"/>
    <w:rsid w:val="00DC3A23"/>
    <w:rsid w:val="00DC3CE4"/>
    <w:rsid w:val="00DC6664"/>
    <w:rsid w:val="00DC6AED"/>
    <w:rsid w:val="00DC7F48"/>
    <w:rsid w:val="00DD0254"/>
    <w:rsid w:val="00DD1C78"/>
    <w:rsid w:val="00DD39A5"/>
    <w:rsid w:val="00DD617D"/>
    <w:rsid w:val="00DD6E7F"/>
    <w:rsid w:val="00DD70A9"/>
    <w:rsid w:val="00DD73DC"/>
    <w:rsid w:val="00DE0A84"/>
    <w:rsid w:val="00DE0FF5"/>
    <w:rsid w:val="00DE1547"/>
    <w:rsid w:val="00DE3D5D"/>
    <w:rsid w:val="00DE55A0"/>
    <w:rsid w:val="00DE56D4"/>
    <w:rsid w:val="00DE5778"/>
    <w:rsid w:val="00DE6F48"/>
    <w:rsid w:val="00DE7A5F"/>
    <w:rsid w:val="00DF0B75"/>
    <w:rsid w:val="00DF23F4"/>
    <w:rsid w:val="00DF4BD8"/>
    <w:rsid w:val="00DF5427"/>
    <w:rsid w:val="00DF5B3C"/>
    <w:rsid w:val="00DF62E1"/>
    <w:rsid w:val="00E0016A"/>
    <w:rsid w:val="00E01D0C"/>
    <w:rsid w:val="00E0322F"/>
    <w:rsid w:val="00E049F7"/>
    <w:rsid w:val="00E04FDF"/>
    <w:rsid w:val="00E10235"/>
    <w:rsid w:val="00E1024D"/>
    <w:rsid w:val="00E10A34"/>
    <w:rsid w:val="00E10A94"/>
    <w:rsid w:val="00E15C3E"/>
    <w:rsid w:val="00E15CC6"/>
    <w:rsid w:val="00E16121"/>
    <w:rsid w:val="00E16C41"/>
    <w:rsid w:val="00E20CCD"/>
    <w:rsid w:val="00E24C7E"/>
    <w:rsid w:val="00E264B4"/>
    <w:rsid w:val="00E26A1C"/>
    <w:rsid w:val="00E310D0"/>
    <w:rsid w:val="00E315A2"/>
    <w:rsid w:val="00E31790"/>
    <w:rsid w:val="00E32276"/>
    <w:rsid w:val="00E35493"/>
    <w:rsid w:val="00E35BB7"/>
    <w:rsid w:val="00E44211"/>
    <w:rsid w:val="00E50622"/>
    <w:rsid w:val="00E5067D"/>
    <w:rsid w:val="00E54B26"/>
    <w:rsid w:val="00E551D9"/>
    <w:rsid w:val="00E60CFB"/>
    <w:rsid w:val="00E61701"/>
    <w:rsid w:val="00E62FF1"/>
    <w:rsid w:val="00E7241D"/>
    <w:rsid w:val="00E72991"/>
    <w:rsid w:val="00E72B7E"/>
    <w:rsid w:val="00E73D68"/>
    <w:rsid w:val="00E74CDC"/>
    <w:rsid w:val="00E754B3"/>
    <w:rsid w:val="00E80315"/>
    <w:rsid w:val="00E87E31"/>
    <w:rsid w:val="00E93876"/>
    <w:rsid w:val="00E93E28"/>
    <w:rsid w:val="00E94429"/>
    <w:rsid w:val="00EA0845"/>
    <w:rsid w:val="00EA0FF9"/>
    <w:rsid w:val="00EA3272"/>
    <w:rsid w:val="00EA39FD"/>
    <w:rsid w:val="00EA3FC6"/>
    <w:rsid w:val="00EA4AB9"/>
    <w:rsid w:val="00EA4C8C"/>
    <w:rsid w:val="00EA4CFC"/>
    <w:rsid w:val="00EA701B"/>
    <w:rsid w:val="00EB0F4D"/>
    <w:rsid w:val="00EB3CC4"/>
    <w:rsid w:val="00EB65F4"/>
    <w:rsid w:val="00EB799F"/>
    <w:rsid w:val="00EC2B2C"/>
    <w:rsid w:val="00EC5051"/>
    <w:rsid w:val="00ED025F"/>
    <w:rsid w:val="00ED05B2"/>
    <w:rsid w:val="00ED22E0"/>
    <w:rsid w:val="00ED732D"/>
    <w:rsid w:val="00EE0723"/>
    <w:rsid w:val="00EE22B4"/>
    <w:rsid w:val="00EE3130"/>
    <w:rsid w:val="00EE3E45"/>
    <w:rsid w:val="00EE439F"/>
    <w:rsid w:val="00EE44CD"/>
    <w:rsid w:val="00EE465E"/>
    <w:rsid w:val="00EF1EFC"/>
    <w:rsid w:val="00EF508E"/>
    <w:rsid w:val="00EF5931"/>
    <w:rsid w:val="00EF5AB5"/>
    <w:rsid w:val="00EF6E05"/>
    <w:rsid w:val="00EF6E23"/>
    <w:rsid w:val="00EF7B44"/>
    <w:rsid w:val="00F012B8"/>
    <w:rsid w:val="00F0194A"/>
    <w:rsid w:val="00F03AA9"/>
    <w:rsid w:val="00F04573"/>
    <w:rsid w:val="00F0585F"/>
    <w:rsid w:val="00F12199"/>
    <w:rsid w:val="00F16DC1"/>
    <w:rsid w:val="00F22130"/>
    <w:rsid w:val="00F233EE"/>
    <w:rsid w:val="00F244C6"/>
    <w:rsid w:val="00F244F3"/>
    <w:rsid w:val="00F25CBD"/>
    <w:rsid w:val="00F25D89"/>
    <w:rsid w:val="00F275D5"/>
    <w:rsid w:val="00F27EEF"/>
    <w:rsid w:val="00F30E15"/>
    <w:rsid w:val="00F324D0"/>
    <w:rsid w:val="00F339D6"/>
    <w:rsid w:val="00F34E34"/>
    <w:rsid w:val="00F35118"/>
    <w:rsid w:val="00F3577D"/>
    <w:rsid w:val="00F421C3"/>
    <w:rsid w:val="00F42373"/>
    <w:rsid w:val="00F42ECD"/>
    <w:rsid w:val="00F4317F"/>
    <w:rsid w:val="00F439F5"/>
    <w:rsid w:val="00F45A71"/>
    <w:rsid w:val="00F4692E"/>
    <w:rsid w:val="00F503D2"/>
    <w:rsid w:val="00F517DF"/>
    <w:rsid w:val="00F51B4A"/>
    <w:rsid w:val="00F54C8A"/>
    <w:rsid w:val="00F55994"/>
    <w:rsid w:val="00F567F6"/>
    <w:rsid w:val="00F571CE"/>
    <w:rsid w:val="00F611AB"/>
    <w:rsid w:val="00F612BE"/>
    <w:rsid w:val="00F629FA"/>
    <w:rsid w:val="00F632F7"/>
    <w:rsid w:val="00F63D25"/>
    <w:rsid w:val="00F6692C"/>
    <w:rsid w:val="00F679B5"/>
    <w:rsid w:val="00F701CC"/>
    <w:rsid w:val="00F736CA"/>
    <w:rsid w:val="00F77136"/>
    <w:rsid w:val="00F82502"/>
    <w:rsid w:val="00F84FEB"/>
    <w:rsid w:val="00F857FC"/>
    <w:rsid w:val="00F90F1F"/>
    <w:rsid w:val="00F93404"/>
    <w:rsid w:val="00F93B38"/>
    <w:rsid w:val="00F965F1"/>
    <w:rsid w:val="00F9675C"/>
    <w:rsid w:val="00FA1B14"/>
    <w:rsid w:val="00FA6161"/>
    <w:rsid w:val="00FA700B"/>
    <w:rsid w:val="00FB06A6"/>
    <w:rsid w:val="00FB0EEF"/>
    <w:rsid w:val="00FB446D"/>
    <w:rsid w:val="00FB7522"/>
    <w:rsid w:val="00FB7706"/>
    <w:rsid w:val="00FB7C95"/>
    <w:rsid w:val="00FC0225"/>
    <w:rsid w:val="00FC06A6"/>
    <w:rsid w:val="00FC56FC"/>
    <w:rsid w:val="00FC5CF1"/>
    <w:rsid w:val="00FC7553"/>
    <w:rsid w:val="00FD004C"/>
    <w:rsid w:val="00FD7A82"/>
    <w:rsid w:val="00FE1561"/>
    <w:rsid w:val="00FE1D97"/>
    <w:rsid w:val="00FE209D"/>
    <w:rsid w:val="00FE224B"/>
    <w:rsid w:val="00FE4289"/>
    <w:rsid w:val="00FE4A4D"/>
    <w:rsid w:val="00FE4FD7"/>
    <w:rsid w:val="00FE5B5A"/>
    <w:rsid w:val="00FF152E"/>
    <w:rsid w:val="00FF30AD"/>
    <w:rsid w:val="00FF4DFF"/>
    <w:rsid w:val="00FF6069"/>
    <w:rsid w:val="00FF64E9"/>
    <w:rsid w:val="00FF69D9"/>
    <w:rsid w:val="00FF777E"/>
    <w:rsid w:val="00FF7BCA"/>
    <w:rsid w:val="018E37D2"/>
    <w:rsid w:val="03DD89F4"/>
    <w:rsid w:val="0801C0A1"/>
    <w:rsid w:val="09FBADF8"/>
    <w:rsid w:val="0D707041"/>
    <w:rsid w:val="0DA944AA"/>
    <w:rsid w:val="117E2D0B"/>
    <w:rsid w:val="12239658"/>
    <w:rsid w:val="1275F8AB"/>
    <w:rsid w:val="139CE7D5"/>
    <w:rsid w:val="140E866A"/>
    <w:rsid w:val="15E0FAA5"/>
    <w:rsid w:val="1805E8AA"/>
    <w:rsid w:val="18AFFCFE"/>
    <w:rsid w:val="1A3C9583"/>
    <w:rsid w:val="1A606723"/>
    <w:rsid w:val="1B2B1803"/>
    <w:rsid w:val="1E097DF3"/>
    <w:rsid w:val="1E13C7D0"/>
    <w:rsid w:val="1EEE4226"/>
    <w:rsid w:val="1F22040E"/>
    <w:rsid w:val="20E5D142"/>
    <w:rsid w:val="236F439F"/>
    <w:rsid w:val="26856AA8"/>
    <w:rsid w:val="29B2253D"/>
    <w:rsid w:val="29F60144"/>
    <w:rsid w:val="30D1D4FE"/>
    <w:rsid w:val="3454F52A"/>
    <w:rsid w:val="346C006A"/>
    <w:rsid w:val="35131EC8"/>
    <w:rsid w:val="380BD292"/>
    <w:rsid w:val="3C320B98"/>
    <w:rsid w:val="3DBF414A"/>
    <w:rsid w:val="3EB08777"/>
    <w:rsid w:val="40A54991"/>
    <w:rsid w:val="4624A25D"/>
    <w:rsid w:val="471B8DCA"/>
    <w:rsid w:val="482A669D"/>
    <w:rsid w:val="48649FDE"/>
    <w:rsid w:val="4916D88B"/>
    <w:rsid w:val="49B28EF0"/>
    <w:rsid w:val="4A148365"/>
    <w:rsid w:val="4EE99527"/>
    <w:rsid w:val="4F78219B"/>
    <w:rsid w:val="4FE8E5D4"/>
    <w:rsid w:val="5126D7C9"/>
    <w:rsid w:val="53AE8420"/>
    <w:rsid w:val="53E6DD9D"/>
    <w:rsid w:val="53FF9D11"/>
    <w:rsid w:val="56267DEE"/>
    <w:rsid w:val="565E3C25"/>
    <w:rsid w:val="57F2BD47"/>
    <w:rsid w:val="584C875E"/>
    <w:rsid w:val="59769FBD"/>
    <w:rsid w:val="5D0F92F2"/>
    <w:rsid w:val="616E2221"/>
    <w:rsid w:val="656230C6"/>
    <w:rsid w:val="69E99ED8"/>
    <w:rsid w:val="6A1B2635"/>
    <w:rsid w:val="6B9C4756"/>
    <w:rsid w:val="6C66CD4E"/>
    <w:rsid w:val="73163FB9"/>
    <w:rsid w:val="73CD8BE8"/>
    <w:rsid w:val="75D9599B"/>
    <w:rsid w:val="7735D4A2"/>
    <w:rsid w:val="783FAC46"/>
    <w:rsid w:val="799AC34D"/>
    <w:rsid w:val="7ADA6ACD"/>
    <w:rsid w:val="7C7FE1FF"/>
    <w:rsid w:val="7D175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63EBED11-8B18-48C8-8D1B-CCDD9226E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2"/>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39"/>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39"/>
      </w:numPr>
      <w:spacing w:after="240"/>
      <w:outlineLvl w:val="3"/>
    </w:pPr>
  </w:style>
  <w:style w:type="paragraph" w:styleId="Heading5">
    <w:name w:val="heading 5"/>
    <w:aliases w:val="h5"/>
    <w:basedOn w:val="Normal"/>
    <w:qFormat/>
    <w:rsid w:val="00CA2ECB"/>
    <w:pPr>
      <w:numPr>
        <w:ilvl w:val="4"/>
        <w:numId w:val="39"/>
      </w:numPr>
      <w:tabs>
        <w:tab w:val="clear" w:pos="-709"/>
      </w:tabs>
      <w:spacing w:after="240"/>
      <w:outlineLvl w:val="4"/>
    </w:pPr>
  </w:style>
  <w:style w:type="paragraph" w:styleId="Heading6">
    <w:name w:val="heading 6"/>
    <w:aliases w:val="h6"/>
    <w:basedOn w:val="Normal"/>
    <w:next w:val="Normal"/>
    <w:qFormat/>
    <w:rsid w:val="00CA2ECB"/>
    <w:pPr>
      <w:numPr>
        <w:ilvl w:val="5"/>
        <w:numId w:val="39"/>
      </w:numPr>
      <w:spacing w:after="240"/>
      <w:outlineLvl w:val="5"/>
    </w:pPr>
  </w:style>
  <w:style w:type="paragraph" w:styleId="Heading7">
    <w:name w:val="heading 7"/>
    <w:aliases w:val="h7"/>
    <w:basedOn w:val="Normal"/>
    <w:next w:val="Normal"/>
    <w:qFormat/>
    <w:rsid w:val="00CA2ECB"/>
    <w:pPr>
      <w:numPr>
        <w:ilvl w:val="6"/>
        <w:numId w:val="39"/>
      </w:numPr>
      <w:spacing w:after="240"/>
      <w:outlineLvl w:val="6"/>
    </w:pPr>
  </w:style>
  <w:style w:type="paragraph" w:styleId="Heading8">
    <w:name w:val="heading 8"/>
    <w:aliases w:val="h8"/>
    <w:basedOn w:val="Normal"/>
    <w:next w:val="Normal"/>
    <w:qFormat/>
    <w:rsid w:val="00CA2ECB"/>
    <w:pPr>
      <w:numPr>
        <w:ilvl w:val="7"/>
        <w:numId w:val="39"/>
      </w:numPr>
      <w:spacing w:before="240" w:after="60"/>
      <w:outlineLvl w:val="7"/>
    </w:pPr>
  </w:style>
  <w:style w:type="paragraph" w:styleId="Heading9">
    <w:name w:val="heading 9"/>
    <w:aliases w:val="h9"/>
    <w:basedOn w:val="Normal"/>
    <w:next w:val="Normal"/>
    <w:qFormat/>
    <w:rsid w:val="00CA2ECB"/>
    <w:pPr>
      <w:numPr>
        <w:ilvl w:val="8"/>
        <w:numId w:val="39"/>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2"/>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2"/>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3"/>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4"/>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5"/>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6"/>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17"/>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18"/>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19"/>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0"/>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1"/>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2"/>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AB956208-8DE1-4BB1-B92B-E8F7C4EE1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FCEC319C-BCA9-494E-97BE-5E5076BC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20973</Words>
  <Characters>119547</Characters>
  <Application>Microsoft Office Word</Application>
  <DocSecurity>0</DocSecurity>
  <Lines>996</Lines>
  <Paragraphs>280</Paragraphs>
  <ScaleCrop>false</ScaleCrop>
  <Company>National Grid</Company>
  <LinksUpToDate>false</LinksUpToDate>
  <CharactersWithSpaces>140240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Guidance</cp:lastModifiedBy>
  <cp:revision>2</cp:revision>
  <cp:lastPrinted>2024-01-18T22:46:00Z</cp:lastPrinted>
  <dcterms:created xsi:type="dcterms:W3CDTF">2025-06-19T10:28:00Z</dcterms:created>
  <dcterms:modified xsi:type="dcterms:W3CDTF">2025-06-19T10:28:00Z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ies>
</file>